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footer6.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Default Extension="gif" ContentType="image/gif"/>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088614639"/>
        <w:docPartObj>
          <w:docPartGallery w:val="Cover Pages"/>
          <w:docPartUnique/>
        </w:docPartObj>
      </w:sdtPr>
      <w:sdtEndPr>
        <w:rPr>
          <w:lang w:val="en-US"/>
        </w:rPr>
      </w:sdtEndPr>
      <w:sdtContent>
        <w:p w:rsidR="004F4C21" w:rsidRDefault="004F4C21">
          <w:r>
            <w:rPr>
              <w:noProof/>
            </w:rPr>
            <w:pict>
              <v:group id="_x0000_s1038" style="position:absolute;left:0;text-align:left;margin-left:0;margin-top:0;width:453.5pt;height:418.75pt;z-index:251661312;mso-width-percent:1000;mso-height-percent:600;mso-position-horizontal:center;mso-position-horizontal-relative:margin;mso-position-vertical:top;mso-position-vertical-relative:margin;mso-width-percent:1000;mso-height-percent:600;mso-width-relative:margin;mso-height-relative:margin" coordorigin="1800,1440" coordsize="8639,9072" o:allowincell="f">
                <v:rect id="_x0000_s1039" style="position:absolute;left:1800;top:1440;width:8639;height:9072;mso-width-percent:1000;mso-height-percent:700;mso-position-horizontal:center;mso-position-horizontal-relative:margin;mso-position-vertical:top;mso-position-vertical-relative:margin;mso-width-percent:1000;mso-height-percent:700;mso-width-relative:margin;mso-height-relative:margin;v-text-anchor:bottom" fillcolor="black [3213]" stroked="f">
                  <v:textbox style="mso-next-textbox:#_x0000_s1039" inset="18pt,,108pt,0">
                    <w:txbxContent>
                      <w:sdt>
                        <w:sdtPr>
                          <w:rPr>
                            <w:rFonts w:asciiTheme="majorHAnsi" w:eastAsiaTheme="majorEastAsia" w:hAnsiTheme="majorHAnsi" w:cstheme="majorBidi"/>
                            <w:sz w:val="84"/>
                            <w:szCs w:val="84"/>
                          </w:rPr>
                          <w:alias w:val="Τίτλος"/>
                          <w:id w:val="17581680"/>
                          <w:placeholder>
                            <w:docPart w:val="B699DAA5AE274D929C78CEB84C3215FE"/>
                          </w:placeholder>
                          <w:showingPlcHdr/>
                          <w:dataBinding w:prefixMappings="xmlns:ns0='http://schemas.openxmlformats.org/package/2006/metadata/core-properties' xmlns:ns1='http://purl.org/dc/elements/1.1/'" w:xpath="/ns0:coreProperties[1]/ns1:title[1]" w:storeItemID="{6C3C8BC8-F283-45AE-878A-BAB7291924A1}"/>
                          <w:text/>
                        </w:sdtPr>
                        <w:sdtContent>
                          <w:p w:rsidR="004F4C21" w:rsidRDefault="004F4C21">
                            <w:pPr>
                              <w:pStyle w:val="a7"/>
                              <w:rPr>
                                <w:rFonts w:asciiTheme="majorHAnsi" w:eastAsiaTheme="majorEastAsia" w:hAnsiTheme="majorHAnsi" w:cstheme="majorBidi"/>
                                <w:sz w:val="84"/>
                                <w:szCs w:val="84"/>
                              </w:rPr>
                            </w:pPr>
                            <w:r>
                              <w:rPr>
                                <w:rFonts w:asciiTheme="majorHAnsi" w:eastAsiaTheme="majorEastAsia" w:hAnsiTheme="majorHAnsi" w:cstheme="majorBidi"/>
                                <w:sz w:val="84"/>
                                <w:szCs w:val="84"/>
                              </w:rPr>
                              <w:t>[Πληκτρολογήστε τον τίτλο του εγγράφου]</w:t>
                            </w:r>
                          </w:p>
                        </w:sdtContent>
                      </w:sdt>
                    </w:txbxContent>
                  </v:textbox>
                </v:rect>
                <v:group id="_x0000_s1040" style="position:absolute;left:8934;top:9125;width:1349;height:1123;rotation:90;mso-position-horizontal-relative:margin;mso-position-vertical-relative:margin" coordorigin="10217,9410" coordsize="1566,59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41" type="#_x0000_t55" style="position:absolute;left:11101;top:9410;width:682;height:590" adj="7304" fillcolor="#4f81bd [3204]" stroked="f" strokecolor="white [3212]">
                    <v:fill color2="#243f60 [1604]" angle="-135" focus="100%" type="gradient"/>
                  </v:shape>
                  <v:shape id="_x0000_s1042" type="#_x0000_t55" style="position:absolute;left:10659;top:9410;width:682;height:590" adj="7304" fillcolor="#4f81bd [3204]" stroked="f" strokecolor="white [3212]">
                    <v:fill color2="#243f60 [1604]" angle="-135" focus="100%" type="gradient"/>
                  </v:shape>
                  <v:shape id="_x0000_s1043" type="#_x0000_t55" style="position:absolute;left:10217;top:9410;width:682;height:590" adj="7304" fillcolor="#4f81bd [3204]" stroked="f" strokecolor="white [3212]">
                    <v:fill color2="#243f60 [1604]" angle="-135" focus="100%" type="gradient"/>
                  </v:shape>
                </v:group>
                <w10:wrap anchorx="margin" anchory="margin"/>
              </v:group>
            </w:pict>
          </w:r>
        </w:p>
        <w:p w:rsidR="004F4C21" w:rsidRDefault="004F4C21">
          <w:r>
            <w:rPr>
              <w:noProof/>
            </w:rPr>
            <w:pict>
              <v:group id="_x0000_s1035" style="position:absolute;left:0;text-align:left;margin-left:0;margin-top:468.9pt;width:453.5pt;height:314.1pt;z-index:251660288;mso-width-percent:1000;mso-height-percent:450;mso-top-percent:600;mso-position-horizontal:center;mso-position-horizontal-relative:margin;mso-position-vertical-relative:margin;mso-width-percent:1000;mso-height-percent:450;mso-top-percent:600;mso-width-relative:margin;mso-height-relative:margin" coordorigin="1800,10512" coordsize="8639,3888" o:allowincell="f">
                <v:rect id="_x0000_s1036" style="position:absolute;left:1800;top:10512;width:3456;height:3888;mso-width-percent:400;mso-height-percent:300;mso-position-horizontal:left;mso-position-horizontal-relative:margin;mso-position-vertical:bottom;mso-position-vertical-relative:margin;mso-width-percent:400;mso-height-percent:300;mso-width-relative:margin;mso-height-relative:margin;v-text-anchor:bottom" filled="f" fillcolor="#c0504d [3205]" stroked="f" strokecolor="white [3212]" strokeweight="1.5pt">
                  <v:textbox style="mso-next-textbox:#_x0000_s1036" inset="0">
                    <w:txbxContent>
                      <w:sdt>
                        <w:sdtPr>
                          <w:rPr>
                            <w:b/>
                            <w:bCs/>
                            <w:color w:val="7BA0CD" w:themeColor="accent1" w:themeTint="BF"/>
                            <w:spacing w:val="60"/>
                            <w:sz w:val="20"/>
                            <w:szCs w:val="20"/>
                          </w:rPr>
                          <w:alias w:val="Εταιρεία"/>
                          <w:id w:val="17581699"/>
                          <w:placeholder>
                            <w:docPart w:val="8162827E76D84D599CF3C31602ADB538"/>
                          </w:placeholder>
                          <w:showingPlcHdr/>
                          <w:dataBinding w:prefixMappings="xmlns:ns0='http://schemas.openxmlformats.org/officeDocument/2006/extended-properties'" w:xpath="/ns0:Properties[1]/ns0:Company[1]" w:storeItemID="{6668398D-A668-4E3E-A5EB-62B293D839F1}"/>
                          <w:text/>
                        </w:sdtPr>
                        <w:sdtContent>
                          <w:p w:rsidR="004F4C21" w:rsidRDefault="004F4C21">
                            <w:pPr>
                              <w:jc w:val="right"/>
                              <w:rPr>
                                <w:b/>
                                <w:bCs/>
                                <w:color w:val="7BA0CD" w:themeColor="accent1" w:themeTint="BF"/>
                                <w:spacing w:val="60"/>
                                <w:sz w:val="20"/>
                                <w:szCs w:val="20"/>
                              </w:rPr>
                            </w:pPr>
                            <w:r>
                              <w:rPr>
                                <w:b/>
                                <w:bCs/>
                                <w:color w:val="7BA0CD" w:themeColor="accent1" w:themeTint="BF"/>
                                <w:spacing w:val="60"/>
                                <w:sz w:val="20"/>
                                <w:szCs w:val="20"/>
                              </w:rPr>
                              <w:t>[Πληκτρολογήστε το όνομα της εταιρείας]</w:t>
                            </w:r>
                          </w:p>
                        </w:sdtContent>
                      </w:sdt>
                      <w:sdt>
                        <w:sdtPr>
                          <w:rPr>
                            <w:b/>
                            <w:bCs/>
                            <w:color w:val="7BA0CD" w:themeColor="accent1" w:themeTint="BF"/>
                            <w:spacing w:val="60"/>
                            <w:sz w:val="20"/>
                            <w:szCs w:val="20"/>
                          </w:rPr>
                          <w:alias w:val="Διεύθυνση"/>
                          <w:id w:val="17581704"/>
                          <w:placeholder>
                            <w:docPart w:val="BAE1D638923C455689C04F486920CE56"/>
                          </w:placeholder>
                          <w:showingPlcHdr/>
                          <w:dataBinding w:prefixMappings="xmlns:ns0='http://schemas.microsoft.com/office/2006/coverPageProps'" w:xpath="/ns0:CoverPageProperties[1]/ns0:CompanyAddress[1]" w:storeItemID="{55AF091B-3C7A-41E3-B477-F2FDAA23CFDA}"/>
                          <w:text w:multiLine="1"/>
                        </w:sdtPr>
                        <w:sdtContent>
                          <w:p w:rsidR="004F4C21" w:rsidRDefault="004F4C21">
                            <w:pPr>
                              <w:jc w:val="right"/>
                              <w:rPr>
                                <w:b/>
                                <w:bCs/>
                                <w:color w:val="7BA0CD" w:themeColor="accent1" w:themeTint="BF"/>
                                <w:spacing w:val="60"/>
                                <w:sz w:val="20"/>
                                <w:szCs w:val="20"/>
                              </w:rPr>
                            </w:pPr>
                            <w:r>
                              <w:rPr>
                                <w:b/>
                                <w:bCs/>
                                <w:color w:val="7BA0CD" w:themeColor="accent1" w:themeTint="BF"/>
                                <w:spacing w:val="60"/>
                                <w:sz w:val="20"/>
                                <w:szCs w:val="20"/>
                              </w:rPr>
                              <w:t>[Πληκτρολογήστε τη διεύθυνση της εταιρείας]</w:t>
                            </w:r>
                          </w:p>
                        </w:sdtContent>
                      </w:sdt>
                      <w:sdt>
                        <w:sdtPr>
                          <w:rPr>
                            <w:b/>
                            <w:bCs/>
                            <w:color w:val="7BA0CD" w:themeColor="accent1" w:themeTint="BF"/>
                            <w:spacing w:val="60"/>
                            <w:sz w:val="20"/>
                            <w:szCs w:val="20"/>
                          </w:rPr>
                          <w:alias w:val="Τηλέφωνο"/>
                          <w:id w:val="17581711"/>
                          <w:placeholder>
                            <w:docPart w:val="2A38E997E9A347A7BF51435153CB5701"/>
                          </w:placeholder>
                          <w:showingPlcHdr/>
                          <w:dataBinding w:prefixMappings="xmlns:ns0='http://schemas.microsoft.com/office/2006/coverPageProps'" w:xpath="/ns0:CoverPageProperties[1]/ns0:CompanyPhone[1]" w:storeItemID="{55AF091B-3C7A-41E3-B477-F2FDAA23CFDA}"/>
                          <w:text/>
                        </w:sdtPr>
                        <w:sdtContent>
                          <w:p w:rsidR="004F4C21" w:rsidRDefault="004F4C21">
                            <w:pPr>
                              <w:jc w:val="right"/>
                              <w:rPr>
                                <w:b/>
                                <w:bCs/>
                                <w:color w:val="7BA0CD" w:themeColor="accent1" w:themeTint="BF"/>
                                <w:spacing w:val="60"/>
                                <w:sz w:val="20"/>
                                <w:szCs w:val="20"/>
                              </w:rPr>
                            </w:pPr>
                            <w:r>
                              <w:rPr>
                                <w:b/>
                                <w:bCs/>
                                <w:color w:val="7BA0CD" w:themeColor="accent1" w:themeTint="BF"/>
                                <w:spacing w:val="60"/>
                                <w:sz w:val="20"/>
                                <w:szCs w:val="20"/>
                              </w:rPr>
                              <w:t>[Πληκτρολογήστε τον αριθμό τηλεφώνου]</w:t>
                            </w:r>
                          </w:p>
                        </w:sdtContent>
                      </w:sdt>
                      <w:sdt>
                        <w:sdtPr>
                          <w:rPr>
                            <w:b/>
                            <w:bCs/>
                            <w:color w:val="7BA0CD" w:themeColor="accent1" w:themeTint="BF"/>
                            <w:spacing w:val="60"/>
                            <w:sz w:val="20"/>
                            <w:szCs w:val="20"/>
                          </w:rPr>
                          <w:alias w:val="Φαξ"/>
                          <w:id w:val="17581717"/>
                          <w:placeholder>
                            <w:docPart w:val="3422D36D1BA5439C9ADE528E67248CBF"/>
                          </w:placeholder>
                          <w:showingPlcHdr/>
                          <w:dataBinding w:prefixMappings="xmlns:ns0='http://schemas.microsoft.com/office/2006/coverPageProps'" w:xpath="/ns0:CoverPageProperties[1]/ns0:CompanyFax[1]" w:storeItemID="{55AF091B-3C7A-41E3-B477-F2FDAA23CFDA}"/>
                          <w:text/>
                        </w:sdtPr>
                        <w:sdtContent>
                          <w:p w:rsidR="004F4C21" w:rsidRDefault="004F4C21">
                            <w:pPr>
                              <w:jc w:val="right"/>
                              <w:rPr>
                                <w:b/>
                                <w:bCs/>
                                <w:color w:val="7BA0CD" w:themeColor="accent1" w:themeTint="BF"/>
                                <w:spacing w:val="60"/>
                                <w:sz w:val="20"/>
                                <w:szCs w:val="20"/>
                              </w:rPr>
                            </w:pPr>
                            <w:r>
                              <w:rPr>
                                <w:b/>
                                <w:bCs/>
                                <w:color w:val="7BA0CD" w:themeColor="accent1" w:themeTint="BF"/>
                                <w:spacing w:val="60"/>
                                <w:sz w:val="20"/>
                                <w:szCs w:val="20"/>
                              </w:rPr>
                              <w:t>[Πληκτρολογήστε τον αριθμό φαξ]</w:t>
                            </w:r>
                          </w:p>
                        </w:sdtContent>
                      </w:sdt>
                      <w:sdt>
                        <w:sdtPr>
                          <w:rPr>
                            <w:b/>
                            <w:bCs/>
                            <w:color w:val="7BA0CD" w:themeColor="accent1" w:themeTint="BF"/>
                            <w:spacing w:val="60"/>
                            <w:sz w:val="20"/>
                            <w:szCs w:val="20"/>
                          </w:rPr>
                          <w:alias w:val="Ημερομηνία"/>
                          <w:id w:val="17581723"/>
                          <w:placeholder>
                            <w:docPart w:val="0CA00DFFADDA4153A2DCB108B0CA95A7"/>
                          </w:placeholder>
                          <w:showingPlcHdr/>
                          <w:dataBinding w:prefixMappings="xmlns:ns0='http://schemas.microsoft.com/office/2006/coverPageProps'" w:xpath="/ns0:CoverPageProperties[1]/ns0:PublishDate[1]" w:storeItemID="{55AF091B-3C7A-41E3-B477-F2FDAA23CFDA}"/>
                          <w:date>
                            <w:lid w:val="el-GR"/>
                            <w:storeMappedDataAs w:val="dateTime"/>
                            <w:calendar w:val="gregorian"/>
                          </w:date>
                        </w:sdtPr>
                        <w:sdtContent>
                          <w:p w:rsidR="004F4C21" w:rsidRDefault="004F4C21">
                            <w:pPr>
                              <w:jc w:val="right"/>
                              <w:rPr>
                                <w:b/>
                                <w:bCs/>
                                <w:color w:val="7BA0CD" w:themeColor="accent1" w:themeTint="BF"/>
                                <w:spacing w:val="60"/>
                                <w:sz w:val="20"/>
                                <w:szCs w:val="20"/>
                              </w:rPr>
                            </w:pPr>
                            <w:r>
                              <w:rPr>
                                <w:b/>
                                <w:bCs/>
                                <w:color w:val="7BA0CD" w:themeColor="accent1" w:themeTint="BF"/>
                                <w:spacing w:val="60"/>
                                <w:sz w:val="20"/>
                                <w:szCs w:val="20"/>
                              </w:rPr>
                              <w:t>[Επιλογή ημερομηνίας]</w:t>
                            </w:r>
                          </w:p>
                        </w:sdtContent>
                      </w:sdt>
                    </w:txbxContent>
                  </v:textbox>
                </v:rect>
                <v:rect id="_x0000_s1037" style="position:absolute;left:5259;top:10512;width:5180;height:3888;mso-width-percent:600;mso-height-percent:300;mso-position-horizontal:center;mso-position-horizontal-relative:margin;mso-position-vertical:bottom;mso-position-vertical-relative:margin;mso-width-percent:600;mso-height-percent:300;mso-width-relative:margin;mso-height-relative:margin" o:allowincell="f" filled="f" stroked="f">
                  <v:textbox style="mso-next-textbox:#_x0000_s1037">
                    <w:txbxContent>
                      <w:sdt>
                        <w:sdtPr>
                          <w:rPr>
                            <w:rFonts w:asciiTheme="majorHAnsi" w:eastAsiaTheme="majorEastAsia" w:hAnsiTheme="majorHAnsi" w:cstheme="majorBidi"/>
                            <w:color w:val="808080" w:themeColor="text1" w:themeTint="7F"/>
                            <w:sz w:val="40"/>
                            <w:szCs w:val="40"/>
                          </w:rPr>
                          <w:alias w:val="Συντάκτης"/>
                          <w:id w:val="17581685"/>
                          <w:placeholder>
                            <w:docPart w:val="1E2FDFF167BC4D48ADB047025100B367"/>
                          </w:placeholder>
                          <w:dataBinding w:prefixMappings="xmlns:ns0='http://schemas.openxmlformats.org/package/2006/metadata/core-properties' xmlns:ns1='http://purl.org/dc/elements/1.1/'" w:xpath="/ns0:coreProperties[1]/ns1:creator[1]" w:storeItemID="{6C3C8BC8-F283-45AE-878A-BAB7291924A1}"/>
                          <w:text/>
                        </w:sdtPr>
                        <w:sdtContent>
                          <w:p w:rsidR="004F4C21" w:rsidRDefault="004F4C21">
                            <w:pPr>
                              <w:rPr>
                                <w:rFonts w:asciiTheme="majorHAnsi" w:eastAsiaTheme="majorEastAsia" w:hAnsiTheme="majorHAnsi" w:cstheme="majorBidi"/>
                                <w:color w:val="808080" w:themeColor="text1" w:themeTint="7F"/>
                                <w:sz w:val="40"/>
                                <w:szCs w:val="40"/>
                              </w:rPr>
                            </w:pPr>
                            <w:r>
                              <w:rPr>
                                <w:rFonts w:asciiTheme="majorHAnsi" w:eastAsiaTheme="majorEastAsia" w:hAnsiTheme="majorHAnsi" w:cstheme="majorBidi"/>
                                <w:color w:val="808080" w:themeColor="text1" w:themeTint="7F"/>
                                <w:sz w:val="40"/>
                                <w:szCs w:val="40"/>
                              </w:rPr>
                              <w:t>user</w:t>
                            </w:r>
                          </w:p>
                        </w:sdtContent>
                      </w:sdt>
                      <w:sdt>
                        <w:sdtPr>
                          <w:rPr>
                            <w:color w:val="808080" w:themeColor="text1" w:themeTint="7F"/>
                          </w:rPr>
                          <w:alias w:val="Απόσπασμα"/>
                          <w:id w:val="17581693"/>
                          <w:placeholder>
                            <w:docPart w:val="AB64F297783641B99E796A8FDD69B36F"/>
                          </w:placeholder>
                          <w:showingPlcHdr/>
                          <w:dataBinding w:prefixMappings="xmlns:ns0='http://schemas.microsoft.com/office/2006/coverPageProps'" w:xpath="/ns0:CoverPageProperties[1]/ns0:Abstract[1]" w:storeItemID="{55AF091B-3C7A-41E3-B477-F2FDAA23CFDA}"/>
                          <w:text/>
                        </w:sdtPr>
                        <w:sdtContent>
                          <w:p w:rsidR="004F4C21" w:rsidRDefault="004F4C21">
                            <w:pPr>
                              <w:rPr>
                                <w:color w:val="808080" w:themeColor="text1" w:themeTint="7F"/>
                              </w:rPr>
                            </w:pPr>
                            <w:r>
                              <w:rPr>
                                <w:color w:val="808080" w:themeColor="text1" w:themeTint="7F"/>
                              </w:rPr>
                              <w:t>[Πληκτρολογήστε το απόσπασμα του εγγράφου εδώ. Το απόσπασμα είναι συνήθως μια σύντομη σύνοψη των περιεχομένων του εγγράφου. Πληκτρολογήστε το απόσπασμα του εγγράφου εδώ. Το απόσπασμα είναι συνήθως μια σύντομη σύνοψη των περιεχομένων του εγγράφου.]</w:t>
                            </w:r>
                          </w:p>
                        </w:sdtContent>
                      </w:sdt>
                      <w:p w:rsidR="004F4C21" w:rsidRDefault="004F4C21">
                        <w:pPr>
                          <w:rPr>
                            <w:color w:val="808080" w:themeColor="text1" w:themeTint="7F"/>
                          </w:rPr>
                        </w:pPr>
                      </w:p>
                    </w:txbxContent>
                  </v:textbox>
                </v:rect>
                <w10:wrap anchorx="margin" anchory="margin"/>
              </v:group>
            </w:pict>
          </w:r>
        </w:p>
        <w:p w:rsidR="004F4C21" w:rsidRDefault="004F4C21">
          <w:pPr>
            <w:spacing w:before="0" w:after="200" w:line="276" w:lineRule="auto"/>
            <w:ind w:firstLine="0"/>
            <w:rPr>
              <w:lang w:val="en-US"/>
            </w:rPr>
          </w:pPr>
          <w:r>
            <w:rPr>
              <w:lang w:val="en-US"/>
            </w:rPr>
            <w:br w:type="page"/>
          </w:r>
        </w:p>
      </w:sdtContent>
    </w:sdt>
    <w:p w:rsidR="004F4C21" w:rsidRDefault="004F4C21" w:rsidP="004F4C21">
      <w:pPr>
        <w:spacing w:before="0" w:after="200" w:line="276" w:lineRule="auto"/>
        <w:ind w:firstLine="0"/>
        <w:rPr>
          <w:lang w:val="en-US"/>
        </w:rPr>
        <w:sectPr w:rsidR="004F4C21" w:rsidSect="004F4C21">
          <w:headerReference w:type="default" r:id="rId7"/>
          <w:footerReference w:type="default" r:id="rId8"/>
          <w:pgSz w:w="11906" w:h="16838"/>
          <w:pgMar w:top="1418" w:right="1418" w:bottom="1418" w:left="1418" w:header="709" w:footer="709" w:gutter="0"/>
          <w:cols w:space="708"/>
          <w:titlePg/>
          <w:docGrid w:linePitch="360"/>
        </w:sectPr>
      </w:pPr>
    </w:p>
    <w:sdt>
      <w:sdtPr>
        <w:id w:val="1088614641"/>
        <w:docPartObj>
          <w:docPartGallery w:val="Table of Contents"/>
          <w:docPartUnique/>
        </w:docPartObj>
      </w:sdtPr>
      <w:sdtEndPr>
        <w:rPr>
          <w:rFonts w:ascii="Times New Roman" w:eastAsiaTheme="minorHAnsi" w:hAnsi="Times New Roman" w:cstheme="minorBidi"/>
          <w:b w:val="0"/>
          <w:bCs w:val="0"/>
          <w:color w:val="auto"/>
          <w:sz w:val="22"/>
          <w:szCs w:val="22"/>
        </w:rPr>
      </w:sdtEndPr>
      <w:sdtContent>
        <w:p w:rsidR="004F4C21" w:rsidRDefault="004F4C21">
          <w:pPr>
            <w:pStyle w:val="a8"/>
          </w:pPr>
          <w:r>
            <w:t>Περιεχόμενα</w:t>
          </w:r>
        </w:p>
        <w:p w:rsidR="004F4C21" w:rsidRDefault="004F4C21">
          <w:pPr>
            <w:pStyle w:val="10"/>
            <w:tabs>
              <w:tab w:val="right" w:leader="dot" w:pos="9060"/>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847184" w:history="1">
            <w:r w:rsidRPr="00316D4D">
              <w:rPr>
                <w:rStyle w:val="-"/>
                <w:noProof/>
                <w:lang w:val="en-US"/>
              </w:rPr>
              <w:t>Ecology and fire</w:t>
            </w:r>
            <w:r>
              <w:rPr>
                <w:noProof/>
                <w:webHidden/>
              </w:rPr>
              <w:tab/>
            </w:r>
            <w:r>
              <w:rPr>
                <w:noProof/>
                <w:webHidden/>
              </w:rPr>
              <w:fldChar w:fldCharType="begin"/>
            </w:r>
            <w:r>
              <w:rPr>
                <w:noProof/>
                <w:webHidden/>
              </w:rPr>
              <w:instrText xml:space="preserve"> PAGEREF _Toc509847184 \h </w:instrText>
            </w:r>
            <w:r>
              <w:rPr>
                <w:noProof/>
                <w:webHidden/>
              </w:rPr>
            </w:r>
            <w:r>
              <w:rPr>
                <w:noProof/>
                <w:webHidden/>
              </w:rPr>
              <w:fldChar w:fldCharType="separate"/>
            </w:r>
            <w:r>
              <w:rPr>
                <w:noProof/>
                <w:webHidden/>
              </w:rPr>
              <w:t>2</w:t>
            </w:r>
            <w:r>
              <w:rPr>
                <w:noProof/>
                <w:webHidden/>
              </w:rPr>
              <w:fldChar w:fldCharType="end"/>
            </w:r>
          </w:hyperlink>
        </w:p>
        <w:p w:rsidR="004F4C21" w:rsidRDefault="004F4C21">
          <w:pPr>
            <w:pStyle w:val="20"/>
            <w:tabs>
              <w:tab w:val="right" w:leader="dot" w:pos="9060"/>
            </w:tabs>
            <w:rPr>
              <w:rFonts w:asciiTheme="minorHAnsi" w:eastAsiaTheme="minorEastAsia" w:hAnsiTheme="minorHAnsi"/>
              <w:noProof/>
              <w:lang w:eastAsia="el-GR"/>
            </w:rPr>
          </w:pPr>
          <w:hyperlink w:anchor="_Toc509847185" w:history="1">
            <w:r w:rsidRPr="00316D4D">
              <w:rPr>
                <w:rStyle w:val="-"/>
                <w:noProof/>
                <w:lang w:val="en-US"/>
              </w:rPr>
              <w:t>Fire</w:t>
            </w:r>
            <w:r>
              <w:rPr>
                <w:noProof/>
                <w:webHidden/>
              </w:rPr>
              <w:tab/>
            </w:r>
            <w:r>
              <w:rPr>
                <w:noProof/>
                <w:webHidden/>
              </w:rPr>
              <w:fldChar w:fldCharType="begin"/>
            </w:r>
            <w:r>
              <w:rPr>
                <w:noProof/>
                <w:webHidden/>
              </w:rPr>
              <w:instrText xml:space="preserve"> PAGEREF _Toc509847185 \h </w:instrText>
            </w:r>
            <w:r>
              <w:rPr>
                <w:noProof/>
                <w:webHidden/>
              </w:rPr>
            </w:r>
            <w:r>
              <w:rPr>
                <w:noProof/>
                <w:webHidden/>
              </w:rPr>
              <w:fldChar w:fldCharType="separate"/>
            </w:r>
            <w:r>
              <w:rPr>
                <w:noProof/>
                <w:webHidden/>
              </w:rPr>
              <w:t>2</w:t>
            </w:r>
            <w:r>
              <w:rPr>
                <w:noProof/>
                <w:webHidden/>
              </w:rPr>
              <w:fldChar w:fldCharType="end"/>
            </w:r>
          </w:hyperlink>
        </w:p>
        <w:p w:rsidR="004F4C21" w:rsidRDefault="004F4C21">
          <w:pPr>
            <w:pStyle w:val="10"/>
            <w:tabs>
              <w:tab w:val="right" w:leader="dot" w:pos="9060"/>
            </w:tabs>
            <w:rPr>
              <w:rFonts w:asciiTheme="minorHAnsi" w:eastAsiaTheme="minorEastAsia" w:hAnsiTheme="minorHAnsi"/>
              <w:noProof/>
              <w:lang w:eastAsia="el-GR"/>
            </w:rPr>
          </w:pPr>
          <w:hyperlink w:anchor="_Toc509847186" w:history="1">
            <w:r w:rsidRPr="00316D4D">
              <w:rPr>
                <w:rStyle w:val="-"/>
                <w:noProof/>
                <w:lang w:val="en-US"/>
              </w:rPr>
              <w:t>Ecology and soils</w:t>
            </w:r>
            <w:r>
              <w:rPr>
                <w:noProof/>
                <w:webHidden/>
              </w:rPr>
              <w:tab/>
            </w:r>
            <w:r>
              <w:rPr>
                <w:noProof/>
                <w:webHidden/>
              </w:rPr>
              <w:fldChar w:fldCharType="begin"/>
            </w:r>
            <w:r>
              <w:rPr>
                <w:noProof/>
                <w:webHidden/>
              </w:rPr>
              <w:instrText xml:space="preserve"> PAGEREF _Toc509847186 \h </w:instrText>
            </w:r>
            <w:r>
              <w:rPr>
                <w:noProof/>
                <w:webHidden/>
              </w:rPr>
            </w:r>
            <w:r>
              <w:rPr>
                <w:noProof/>
                <w:webHidden/>
              </w:rPr>
              <w:fldChar w:fldCharType="separate"/>
            </w:r>
            <w:r>
              <w:rPr>
                <w:noProof/>
                <w:webHidden/>
              </w:rPr>
              <w:t>3</w:t>
            </w:r>
            <w:r>
              <w:rPr>
                <w:noProof/>
                <w:webHidden/>
              </w:rPr>
              <w:fldChar w:fldCharType="end"/>
            </w:r>
          </w:hyperlink>
        </w:p>
        <w:p w:rsidR="004F4C21" w:rsidRDefault="004F4C21">
          <w:pPr>
            <w:pStyle w:val="20"/>
            <w:tabs>
              <w:tab w:val="right" w:leader="dot" w:pos="9060"/>
            </w:tabs>
            <w:rPr>
              <w:rFonts w:asciiTheme="minorHAnsi" w:eastAsiaTheme="minorEastAsia" w:hAnsiTheme="minorHAnsi"/>
              <w:noProof/>
              <w:lang w:eastAsia="el-GR"/>
            </w:rPr>
          </w:pPr>
          <w:hyperlink w:anchor="_Toc509847187" w:history="1">
            <w:r w:rsidRPr="00316D4D">
              <w:rPr>
                <w:rStyle w:val="-"/>
                <w:noProof/>
                <w:lang w:val="en-US"/>
              </w:rPr>
              <w:t>Soils</w:t>
            </w:r>
            <w:r>
              <w:rPr>
                <w:noProof/>
                <w:webHidden/>
              </w:rPr>
              <w:tab/>
            </w:r>
            <w:r>
              <w:rPr>
                <w:noProof/>
                <w:webHidden/>
              </w:rPr>
              <w:fldChar w:fldCharType="begin"/>
            </w:r>
            <w:r>
              <w:rPr>
                <w:noProof/>
                <w:webHidden/>
              </w:rPr>
              <w:instrText xml:space="preserve"> PAGEREF _Toc509847187 \h </w:instrText>
            </w:r>
            <w:r>
              <w:rPr>
                <w:noProof/>
                <w:webHidden/>
              </w:rPr>
            </w:r>
            <w:r>
              <w:rPr>
                <w:noProof/>
                <w:webHidden/>
              </w:rPr>
              <w:fldChar w:fldCharType="separate"/>
            </w:r>
            <w:r>
              <w:rPr>
                <w:noProof/>
                <w:webHidden/>
              </w:rPr>
              <w:t>3</w:t>
            </w:r>
            <w:r>
              <w:rPr>
                <w:noProof/>
                <w:webHidden/>
              </w:rPr>
              <w:fldChar w:fldCharType="end"/>
            </w:r>
          </w:hyperlink>
        </w:p>
        <w:p w:rsidR="004F4C21" w:rsidRDefault="004F4C21">
          <w:pPr>
            <w:pStyle w:val="10"/>
            <w:tabs>
              <w:tab w:val="right" w:leader="dot" w:pos="9060"/>
            </w:tabs>
            <w:rPr>
              <w:rFonts w:asciiTheme="minorHAnsi" w:eastAsiaTheme="minorEastAsia" w:hAnsiTheme="minorHAnsi"/>
              <w:noProof/>
              <w:lang w:eastAsia="el-GR"/>
            </w:rPr>
          </w:pPr>
          <w:hyperlink w:anchor="_Toc509847188" w:history="1">
            <w:r w:rsidRPr="00316D4D">
              <w:rPr>
                <w:rStyle w:val="-"/>
                <w:noProof/>
                <w:lang w:val="en-US"/>
              </w:rPr>
              <w:t>Ecology and biogeochemistry</w:t>
            </w:r>
            <w:r>
              <w:rPr>
                <w:noProof/>
                <w:webHidden/>
              </w:rPr>
              <w:tab/>
            </w:r>
            <w:r>
              <w:rPr>
                <w:noProof/>
                <w:webHidden/>
              </w:rPr>
              <w:fldChar w:fldCharType="begin"/>
            </w:r>
            <w:r>
              <w:rPr>
                <w:noProof/>
                <w:webHidden/>
              </w:rPr>
              <w:instrText xml:space="preserve"> PAGEREF _Toc509847188 \h </w:instrText>
            </w:r>
            <w:r>
              <w:rPr>
                <w:noProof/>
                <w:webHidden/>
              </w:rPr>
            </w:r>
            <w:r>
              <w:rPr>
                <w:noProof/>
                <w:webHidden/>
              </w:rPr>
              <w:fldChar w:fldCharType="separate"/>
            </w:r>
            <w:r>
              <w:rPr>
                <w:noProof/>
                <w:webHidden/>
              </w:rPr>
              <w:t>5</w:t>
            </w:r>
            <w:r>
              <w:rPr>
                <w:noProof/>
                <w:webHidden/>
              </w:rPr>
              <w:fldChar w:fldCharType="end"/>
            </w:r>
          </w:hyperlink>
        </w:p>
        <w:p w:rsidR="004F4C21" w:rsidRDefault="004F4C21">
          <w:pPr>
            <w:pStyle w:val="20"/>
            <w:tabs>
              <w:tab w:val="right" w:leader="dot" w:pos="9060"/>
            </w:tabs>
            <w:rPr>
              <w:rFonts w:asciiTheme="minorHAnsi" w:eastAsiaTheme="minorEastAsia" w:hAnsiTheme="minorHAnsi"/>
              <w:noProof/>
              <w:lang w:eastAsia="el-GR"/>
            </w:rPr>
          </w:pPr>
          <w:hyperlink w:anchor="_Toc509847189" w:history="1">
            <w:r w:rsidRPr="00316D4D">
              <w:rPr>
                <w:rStyle w:val="-"/>
                <w:noProof/>
                <w:lang w:val="en-US"/>
              </w:rPr>
              <w:t>Biogeochemistry and climate</w:t>
            </w:r>
            <w:r>
              <w:rPr>
                <w:noProof/>
                <w:webHidden/>
              </w:rPr>
              <w:tab/>
            </w:r>
            <w:r>
              <w:rPr>
                <w:noProof/>
                <w:webHidden/>
              </w:rPr>
              <w:fldChar w:fldCharType="begin"/>
            </w:r>
            <w:r>
              <w:rPr>
                <w:noProof/>
                <w:webHidden/>
              </w:rPr>
              <w:instrText xml:space="preserve"> PAGEREF _Toc509847189 \h </w:instrText>
            </w:r>
            <w:r>
              <w:rPr>
                <w:noProof/>
                <w:webHidden/>
              </w:rPr>
            </w:r>
            <w:r>
              <w:rPr>
                <w:noProof/>
                <w:webHidden/>
              </w:rPr>
              <w:fldChar w:fldCharType="separate"/>
            </w:r>
            <w:r>
              <w:rPr>
                <w:noProof/>
                <w:webHidden/>
              </w:rPr>
              <w:t>5</w:t>
            </w:r>
            <w:r>
              <w:rPr>
                <w:noProof/>
                <w:webHidden/>
              </w:rPr>
              <w:fldChar w:fldCharType="end"/>
            </w:r>
          </w:hyperlink>
        </w:p>
        <w:p w:rsidR="004F4C21" w:rsidRDefault="004F4C21">
          <w:pPr>
            <w:pStyle w:val="10"/>
            <w:tabs>
              <w:tab w:val="right" w:leader="dot" w:pos="9060"/>
            </w:tabs>
            <w:rPr>
              <w:rFonts w:asciiTheme="minorHAnsi" w:eastAsiaTheme="minorEastAsia" w:hAnsiTheme="minorHAnsi"/>
              <w:noProof/>
              <w:lang w:eastAsia="el-GR"/>
            </w:rPr>
          </w:pPr>
          <w:hyperlink w:anchor="_Toc509847190" w:history="1">
            <w:r w:rsidRPr="00316D4D">
              <w:rPr>
                <w:rStyle w:val="-"/>
                <w:noProof/>
                <w:lang w:val="en-US"/>
              </w:rPr>
              <w:t>Ecology and disturbance</w:t>
            </w:r>
            <w:r>
              <w:rPr>
                <w:noProof/>
                <w:webHidden/>
              </w:rPr>
              <w:tab/>
            </w:r>
            <w:r>
              <w:rPr>
                <w:noProof/>
                <w:webHidden/>
              </w:rPr>
              <w:fldChar w:fldCharType="begin"/>
            </w:r>
            <w:r>
              <w:rPr>
                <w:noProof/>
                <w:webHidden/>
              </w:rPr>
              <w:instrText xml:space="preserve"> PAGEREF _Toc509847190 \h </w:instrText>
            </w:r>
            <w:r>
              <w:rPr>
                <w:noProof/>
                <w:webHidden/>
              </w:rPr>
            </w:r>
            <w:r>
              <w:rPr>
                <w:noProof/>
                <w:webHidden/>
              </w:rPr>
              <w:fldChar w:fldCharType="separate"/>
            </w:r>
            <w:r>
              <w:rPr>
                <w:noProof/>
                <w:webHidden/>
              </w:rPr>
              <w:t>6</w:t>
            </w:r>
            <w:r>
              <w:rPr>
                <w:noProof/>
                <w:webHidden/>
              </w:rPr>
              <w:fldChar w:fldCharType="end"/>
            </w:r>
          </w:hyperlink>
        </w:p>
        <w:p w:rsidR="004F4C21" w:rsidRDefault="004F4C21">
          <w:pPr>
            <w:pStyle w:val="20"/>
            <w:tabs>
              <w:tab w:val="right" w:leader="dot" w:pos="9060"/>
            </w:tabs>
            <w:rPr>
              <w:rFonts w:asciiTheme="minorHAnsi" w:eastAsiaTheme="minorEastAsia" w:hAnsiTheme="minorHAnsi"/>
              <w:noProof/>
              <w:lang w:eastAsia="el-GR"/>
            </w:rPr>
          </w:pPr>
          <w:hyperlink w:anchor="_Toc509847191" w:history="1">
            <w:r w:rsidRPr="00316D4D">
              <w:rPr>
                <w:rStyle w:val="-"/>
                <w:noProof/>
                <w:lang w:val="en-US"/>
              </w:rPr>
              <w:t>Disturbance and resilience</w:t>
            </w:r>
            <w:r>
              <w:rPr>
                <w:noProof/>
                <w:webHidden/>
              </w:rPr>
              <w:tab/>
            </w:r>
            <w:r>
              <w:rPr>
                <w:noProof/>
                <w:webHidden/>
              </w:rPr>
              <w:fldChar w:fldCharType="begin"/>
            </w:r>
            <w:r>
              <w:rPr>
                <w:noProof/>
                <w:webHidden/>
              </w:rPr>
              <w:instrText xml:space="preserve"> PAGEREF _Toc509847191 \h </w:instrText>
            </w:r>
            <w:r>
              <w:rPr>
                <w:noProof/>
                <w:webHidden/>
              </w:rPr>
            </w:r>
            <w:r>
              <w:rPr>
                <w:noProof/>
                <w:webHidden/>
              </w:rPr>
              <w:fldChar w:fldCharType="separate"/>
            </w:r>
            <w:r>
              <w:rPr>
                <w:noProof/>
                <w:webHidden/>
              </w:rPr>
              <w:t>6</w:t>
            </w:r>
            <w:r>
              <w:rPr>
                <w:noProof/>
                <w:webHidden/>
              </w:rPr>
              <w:fldChar w:fldCharType="end"/>
            </w:r>
          </w:hyperlink>
        </w:p>
        <w:p w:rsidR="004F4C21" w:rsidRDefault="004F4C21">
          <w:pPr>
            <w:pStyle w:val="10"/>
            <w:tabs>
              <w:tab w:val="right" w:leader="dot" w:pos="9060"/>
            </w:tabs>
            <w:rPr>
              <w:rFonts w:asciiTheme="minorHAnsi" w:eastAsiaTheme="minorEastAsia" w:hAnsiTheme="minorHAnsi"/>
              <w:noProof/>
              <w:lang w:eastAsia="el-GR"/>
            </w:rPr>
          </w:pPr>
          <w:hyperlink w:anchor="_Toc509847192" w:history="1">
            <w:r w:rsidRPr="00316D4D">
              <w:rPr>
                <w:rStyle w:val="-"/>
                <w:noProof/>
                <w:lang w:val="en-US"/>
              </w:rPr>
              <w:t>Ecology and trees</w:t>
            </w:r>
            <w:r>
              <w:rPr>
                <w:noProof/>
                <w:webHidden/>
              </w:rPr>
              <w:tab/>
            </w:r>
            <w:r>
              <w:rPr>
                <w:noProof/>
                <w:webHidden/>
              </w:rPr>
              <w:fldChar w:fldCharType="begin"/>
            </w:r>
            <w:r>
              <w:rPr>
                <w:noProof/>
                <w:webHidden/>
              </w:rPr>
              <w:instrText xml:space="preserve"> PAGEREF _Toc509847192 \h </w:instrText>
            </w:r>
            <w:r>
              <w:rPr>
                <w:noProof/>
                <w:webHidden/>
              </w:rPr>
            </w:r>
            <w:r>
              <w:rPr>
                <w:noProof/>
                <w:webHidden/>
              </w:rPr>
              <w:fldChar w:fldCharType="separate"/>
            </w:r>
            <w:r>
              <w:rPr>
                <w:noProof/>
                <w:webHidden/>
              </w:rPr>
              <w:t>7</w:t>
            </w:r>
            <w:r>
              <w:rPr>
                <w:noProof/>
                <w:webHidden/>
              </w:rPr>
              <w:fldChar w:fldCharType="end"/>
            </w:r>
          </w:hyperlink>
        </w:p>
        <w:p w:rsidR="004F4C21" w:rsidRDefault="004F4C21">
          <w:pPr>
            <w:pStyle w:val="20"/>
            <w:tabs>
              <w:tab w:val="right" w:leader="dot" w:pos="9060"/>
            </w:tabs>
            <w:rPr>
              <w:rFonts w:asciiTheme="minorHAnsi" w:eastAsiaTheme="minorEastAsia" w:hAnsiTheme="minorHAnsi"/>
              <w:noProof/>
              <w:lang w:eastAsia="el-GR"/>
            </w:rPr>
          </w:pPr>
          <w:hyperlink w:anchor="_Toc509847193" w:history="1">
            <w:r w:rsidRPr="00316D4D">
              <w:rPr>
                <w:rStyle w:val="-"/>
                <w:noProof/>
                <w:lang w:val="en-US"/>
              </w:rPr>
              <w:t>Tree ecology</w:t>
            </w:r>
            <w:r>
              <w:rPr>
                <w:noProof/>
                <w:webHidden/>
              </w:rPr>
              <w:tab/>
            </w:r>
            <w:r>
              <w:rPr>
                <w:noProof/>
                <w:webHidden/>
              </w:rPr>
              <w:fldChar w:fldCharType="begin"/>
            </w:r>
            <w:r>
              <w:rPr>
                <w:noProof/>
                <w:webHidden/>
              </w:rPr>
              <w:instrText xml:space="preserve"> PAGEREF _Toc509847193 \h </w:instrText>
            </w:r>
            <w:r>
              <w:rPr>
                <w:noProof/>
                <w:webHidden/>
              </w:rPr>
            </w:r>
            <w:r>
              <w:rPr>
                <w:noProof/>
                <w:webHidden/>
              </w:rPr>
              <w:fldChar w:fldCharType="separate"/>
            </w:r>
            <w:r>
              <w:rPr>
                <w:noProof/>
                <w:webHidden/>
              </w:rPr>
              <w:t>7</w:t>
            </w:r>
            <w:r>
              <w:rPr>
                <w:noProof/>
                <w:webHidden/>
              </w:rPr>
              <w:fldChar w:fldCharType="end"/>
            </w:r>
          </w:hyperlink>
        </w:p>
        <w:p w:rsidR="004F4C21" w:rsidRDefault="004F4C21">
          <w:r>
            <w:fldChar w:fldCharType="end"/>
          </w:r>
        </w:p>
      </w:sdtContent>
    </w:sdt>
    <w:p w:rsidR="004F4C21" w:rsidRDefault="004F4C21">
      <w:pPr>
        <w:spacing w:before="0" w:after="200" w:line="276" w:lineRule="auto"/>
        <w:ind w:firstLine="0"/>
        <w:rPr>
          <w:rFonts w:ascii="Arial" w:eastAsiaTheme="majorEastAsia" w:hAnsi="Arial" w:cstheme="majorBidi"/>
          <w:b/>
          <w:bCs/>
          <w:color w:val="FF0000"/>
          <w:sz w:val="34"/>
          <w:szCs w:val="28"/>
          <w:lang w:val="en-US"/>
        </w:rPr>
      </w:pPr>
      <w:bookmarkStart w:id="0" w:name="_Toc509847184"/>
      <w:r>
        <w:rPr>
          <w:lang w:val="en-US"/>
        </w:rPr>
        <w:br w:type="page"/>
      </w:r>
    </w:p>
    <w:p w:rsidR="00B052D1" w:rsidRPr="004F4C21" w:rsidRDefault="00B052D1" w:rsidP="004F4C21">
      <w:pPr>
        <w:pStyle w:val="1"/>
        <w:rPr>
          <w:lang w:val="en-US"/>
        </w:rPr>
      </w:pPr>
      <w:r w:rsidRPr="00973574">
        <w:rPr>
          <w:lang w:val="en-US"/>
        </w:rPr>
        <w:lastRenderedPageBreak/>
        <w:t>Ecology and fire</w:t>
      </w:r>
      <w:bookmarkEnd w:id="0"/>
    </w:p>
    <w:p w:rsidR="001747C8" w:rsidRPr="001747C8" w:rsidRDefault="001747C8" w:rsidP="00B052D1">
      <w:pPr>
        <w:pStyle w:val="2"/>
        <w:rPr>
          <w:lang w:val="en-US"/>
        </w:rPr>
      </w:pPr>
      <w:bookmarkStart w:id="1" w:name="_Toc509847185"/>
      <w:r>
        <w:rPr>
          <w:lang w:val="en-US"/>
        </w:rPr>
        <w:t>Fire</w:t>
      </w:r>
      <w:bookmarkEnd w:id="1"/>
    </w:p>
    <w:p w:rsidR="00973574" w:rsidRDefault="001747C8" w:rsidP="001747C8">
      <w:pPr>
        <w:rPr>
          <w:lang w:val="en-US"/>
        </w:rPr>
      </w:pPr>
      <w:r w:rsidRPr="001747C8">
        <w:rPr>
          <w:lang w:val="en-US"/>
        </w:rPr>
        <w:t xml:space="preserve">Plants convert carbon dioxide into </w:t>
      </w:r>
      <w:del w:id="2" w:author="user" w:date="2018-03-26T17:08:00Z">
        <w:r w:rsidRPr="001747C8" w:rsidDel="004F4C21">
          <w:rPr>
            <w:lang w:val="en-US"/>
          </w:rPr>
          <w:delText xml:space="preserve">biomass </w:delText>
        </w:r>
      </w:del>
      <w:ins w:id="3" w:author="user" w:date="2018-03-26T17:08:00Z">
        <w:r w:rsidR="004F4C21">
          <w:rPr>
            <w:lang w:val="en-US"/>
          </w:rPr>
          <w:t>garbish</w:t>
        </w:r>
        <w:r w:rsidR="004F4C21" w:rsidRPr="001747C8">
          <w:rPr>
            <w:lang w:val="en-US"/>
          </w:rPr>
          <w:t xml:space="preserve"> </w:t>
        </w:r>
      </w:ins>
      <w:r w:rsidRPr="001747C8">
        <w:rPr>
          <w:lang w:val="en-US"/>
        </w:rPr>
        <w:t xml:space="preserve">and emit oxygen into the </w:t>
      </w:r>
      <w:del w:id="4" w:author="user" w:date="2018-03-26T17:10:00Z">
        <w:r w:rsidRPr="001747C8" w:rsidDel="004F4C21">
          <w:rPr>
            <w:lang w:val="en-US"/>
          </w:rPr>
          <w:delText>atmosphere</w:delText>
        </w:r>
      </w:del>
      <w:ins w:id="5" w:author="user" w:date="2018-03-26T17:10:00Z">
        <w:r w:rsidR="004F4C21">
          <w:rPr>
            <w:lang w:val="en-US"/>
          </w:rPr>
          <w:t>air</w:t>
        </w:r>
      </w:ins>
      <w:r w:rsidRPr="001747C8">
        <w:rPr>
          <w:lang w:val="en-US"/>
        </w:rPr>
        <w:t xml:space="preserve">. By approximately </w:t>
      </w:r>
      <w:ins w:id="6" w:author="user" w:date="2018-03-26T17:10:00Z">
        <w:r w:rsidR="004F4C21">
          <w:rPr>
            <w:lang w:val="en-US"/>
          </w:rPr>
          <w:t>200</w:t>
        </w:r>
      </w:ins>
      <w:del w:id="7" w:author="user" w:date="2018-03-26T17:10:00Z">
        <w:r w:rsidRPr="001747C8" w:rsidDel="004F4C21">
          <w:rPr>
            <w:lang w:val="en-US"/>
          </w:rPr>
          <w:delText xml:space="preserve">350 </w:delText>
        </w:r>
      </w:del>
      <w:r w:rsidRPr="001747C8">
        <w:rPr>
          <w:lang w:val="en-US"/>
        </w:rPr>
        <w:t xml:space="preserve">million years ago (the end of the Devonian period), </w:t>
      </w:r>
      <w:del w:id="8" w:author="user" w:date="2018-03-26T17:09:00Z">
        <w:r w:rsidRPr="001747C8" w:rsidDel="004F4C21">
          <w:rPr>
            <w:lang w:val="en-US"/>
          </w:rPr>
          <w:delText xml:space="preserve">photosynthesis </w:delText>
        </w:r>
      </w:del>
      <w:ins w:id="9" w:author="user" w:date="2018-03-26T17:09:00Z">
        <w:r w:rsidR="004F4C21">
          <w:rPr>
            <w:lang w:val="en-US"/>
          </w:rPr>
          <w:t>light</w:t>
        </w:r>
        <w:r w:rsidR="004F4C21" w:rsidRPr="001747C8">
          <w:rPr>
            <w:lang w:val="en-US"/>
          </w:rPr>
          <w:t xml:space="preserve"> </w:t>
        </w:r>
      </w:ins>
      <w:r w:rsidRPr="001747C8">
        <w:rPr>
          <w:lang w:val="en-US"/>
        </w:rPr>
        <w:t>had brought the concentration of atmospheric oxygen above 17%, which allowed combustion to occur.[197] Fire releases CO2 and converts fuel into ash and tar. Fire is a significant ecological parameter that raises many issues pertaining to its control and suppression.[198] While the issue of fire in relation to ecology and plants has been recognized for a long time,[199] Charles Cooper brought attention to the issue of forest fires in relation to the ecology of forest fire suppression and</w:t>
      </w:r>
      <w:r w:rsidR="00B052D1">
        <w:rPr>
          <w:lang w:val="en-US"/>
        </w:rPr>
        <w:t xml:space="preserve"> management in the 1960s.</w:t>
      </w:r>
      <w:r w:rsidRPr="001747C8">
        <w:rPr>
          <w:lang w:val="en-US"/>
        </w:rPr>
        <w:t xml:space="preserve">Native North Americans were among the first to influence fire regimes by controlling their spread near their homes or by lighting fires to stimulate the production of herbaceous foods and basketry materials.[202] </w:t>
      </w:r>
    </w:p>
    <w:p w:rsidR="001747C8" w:rsidRDefault="001747C8" w:rsidP="001747C8">
      <w:pPr>
        <w:rPr>
          <w:lang w:val="en-US"/>
        </w:rPr>
      </w:pPr>
      <w:r w:rsidRPr="001747C8">
        <w:rPr>
          <w:lang w:val="en-US"/>
        </w:rPr>
        <w:t>Fire creates a heterogeneous ecosystem age and canopy structure, and the altered soil nutrient supply and cleared canopy structure opens new ecological niches for seedling establishment.[203][204] Most ecosystems are adapted to natural fire cycles. Plants, for example, are equipped with a variety of adaptations to deal with forest fires. Some species (e.g., Pinus halepensis) cannot germinate until after their seeds have lived through a fire or been exposed to certain compounds from smoke. Environmentally triggered germination of seeds is called serotiny.[205][206] Fire plays a major role in the persistence and resilience of ecosystems.[172]</w:t>
      </w:r>
    </w:p>
    <w:p w:rsidR="004F4C21" w:rsidRDefault="004F4C21" w:rsidP="004F4C21">
      <w:pPr>
        <w:ind w:firstLine="0"/>
        <w:rPr>
          <w:lang w:val="en-US"/>
        </w:rPr>
        <w:sectPr w:rsidR="004F4C21" w:rsidSect="00E84308">
          <w:headerReference w:type="default" r:id="rId9"/>
          <w:footerReference w:type="default" r:id="rId10"/>
          <w:pgSz w:w="11906" w:h="16838"/>
          <w:pgMar w:top="1418" w:right="1418" w:bottom="1418" w:left="1418" w:header="709" w:footer="709" w:gutter="0"/>
          <w:cols w:space="708"/>
          <w:docGrid w:linePitch="360"/>
        </w:sectPr>
      </w:pPr>
    </w:p>
    <w:p w:rsidR="00B052D1" w:rsidRPr="004F4C21" w:rsidRDefault="00B052D1" w:rsidP="004F4C21">
      <w:pPr>
        <w:pStyle w:val="1"/>
        <w:rPr>
          <w:lang w:val="en-US"/>
        </w:rPr>
      </w:pPr>
      <w:bookmarkStart w:id="10" w:name="_Toc509847186"/>
      <w:r w:rsidRPr="004F4C21">
        <w:rPr>
          <w:lang w:val="en-US"/>
        </w:rPr>
        <w:lastRenderedPageBreak/>
        <w:t>Ecology and soils</w:t>
      </w:r>
      <w:bookmarkEnd w:id="10"/>
    </w:p>
    <w:p w:rsidR="001747C8" w:rsidRDefault="001747C8" w:rsidP="00B052D1">
      <w:pPr>
        <w:pStyle w:val="2"/>
        <w:rPr>
          <w:lang w:val="en-US"/>
        </w:rPr>
      </w:pPr>
      <w:bookmarkStart w:id="11" w:name="_Toc509847187"/>
      <w:r>
        <w:rPr>
          <w:lang w:val="en-US"/>
        </w:rPr>
        <w:t>Soils</w:t>
      </w:r>
      <w:bookmarkEnd w:id="11"/>
    </w:p>
    <w:p w:rsidR="00973574" w:rsidRDefault="001747C8" w:rsidP="001747C8">
      <w:pPr>
        <w:rPr>
          <w:lang w:val="en-US"/>
        </w:rPr>
      </w:pPr>
      <w:r w:rsidRPr="001747C8">
        <w:rPr>
          <w:lang w:val="en-US"/>
        </w:rPr>
        <w:t xml:space="preserve">Soil is the living top layer of mineral and organic dirt that covers the surface of the planet. It is the chief organizing centre of most ecosystem functions, and it is of critical importance in agricultural science and ecology. The decomposition of dead organic matter (for example, leaves on the forest floor), results in soils containing minerals and nutrients that feed into plant production. The whole of the planet's soil ecosystems is called the pedosphere where a large biomass of the Earth's biodiversity organizes into trophic levels. Invertebrates that feed and shred larger leaves, for example, create smaller bits for smaller organisms in the feeding chain. Collectively, these organisms are the detritivores that regulate soil formation.[207][208] Tree roots, fungi, bacteria, worms, ants, beetles, centipedes, spiders, mammals, birds, reptiles, amphibians, and other less familiar creatures all work to create the trophic web of life in soil ecosystems. Soils form composite phenotypes where inorganic matter is enveloped into the physiology of a whole community. </w:t>
      </w:r>
    </w:p>
    <w:p w:rsidR="004F4C21" w:rsidRDefault="001747C8" w:rsidP="004F4C21">
      <w:pPr>
        <w:rPr>
          <w:lang w:val="en-US"/>
        </w:rPr>
      </w:pPr>
      <w:r w:rsidRPr="001747C8">
        <w:rPr>
          <w:lang w:val="en-US"/>
        </w:rPr>
        <w:t>As organisms feed and migrate through soils they physically displace materials, an ecological process called bioturbation. This aerates soils and stimulates heterotrophic growth and production. Soil microorganisms are influenced by and feed back into the trophic dynamics of the ecosystem.</w:t>
      </w:r>
    </w:p>
    <w:tbl>
      <w:tblPr>
        <w:tblStyle w:val="a6"/>
        <w:tblW w:w="0" w:type="auto"/>
        <w:tblLook w:val="04A0"/>
      </w:tblPr>
      <w:tblGrid>
        <w:gridCol w:w="1857"/>
        <w:gridCol w:w="1857"/>
        <w:gridCol w:w="1857"/>
        <w:gridCol w:w="1857"/>
        <w:gridCol w:w="1858"/>
      </w:tblGrid>
      <w:tr w:rsidR="004F4C21" w:rsidTr="004F4C21">
        <w:tc>
          <w:tcPr>
            <w:tcW w:w="1857" w:type="dxa"/>
            <w:shd w:val="clear" w:color="auto" w:fill="17365D" w:themeFill="text2" w:themeFillShade="BF"/>
          </w:tcPr>
          <w:p w:rsidR="004F4C21" w:rsidRDefault="004F4C21" w:rsidP="001747C8">
            <w:pPr>
              <w:ind w:firstLine="0"/>
              <w:rPr>
                <w:lang w:val="en-US"/>
              </w:rPr>
            </w:pPr>
            <w:r>
              <w:rPr>
                <w:lang w:val="en-US"/>
              </w:rPr>
              <w:t>LESSON</w:t>
            </w:r>
          </w:p>
        </w:tc>
        <w:tc>
          <w:tcPr>
            <w:tcW w:w="1857" w:type="dxa"/>
            <w:shd w:val="clear" w:color="auto" w:fill="17365D" w:themeFill="text2" w:themeFillShade="BF"/>
          </w:tcPr>
          <w:p w:rsidR="004F4C21" w:rsidRDefault="004F4C21" w:rsidP="001747C8">
            <w:pPr>
              <w:ind w:firstLine="0"/>
              <w:rPr>
                <w:lang w:val="en-US"/>
              </w:rPr>
            </w:pPr>
            <w:r>
              <w:rPr>
                <w:lang w:val="en-US"/>
              </w:rPr>
              <w:t>TOPIC</w:t>
            </w:r>
          </w:p>
        </w:tc>
        <w:tc>
          <w:tcPr>
            <w:tcW w:w="1857" w:type="dxa"/>
            <w:shd w:val="clear" w:color="auto" w:fill="17365D" w:themeFill="text2" w:themeFillShade="BF"/>
          </w:tcPr>
          <w:p w:rsidR="004F4C21" w:rsidRDefault="004F4C21" w:rsidP="001747C8">
            <w:pPr>
              <w:ind w:firstLine="0"/>
              <w:rPr>
                <w:lang w:val="en-US"/>
              </w:rPr>
            </w:pPr>
            <w:r>
              <w:rPr>
                <w:lang w:val="en-US"/>
              </w:rPr>
              <w:t>ASSIGNMENT</w:t>
            </w:r>
          </w:p>
        </w:tc>
        <w:tc>
          <w:tcPr>
            <w:tcW w:w="1857" w:type="dxa"/>
            <w:shd w:val="clear" w:color="auto" w:fill="17365D" w:themeFill="text2" w:themeFillShade="BF"/>
          </w:tcPr>
          <w:p w:rsidR="004F4C21" w:rsidRDefault="004F4C21" w:rsidP="001747C8">
            <w:pPr>
              <w:ind w:firstLine="0"/>
              <w:rPr>
                <w:lang w:val="en-US"/>
              </w:rPr>
            </w:pPr>
            <w:r>
              <w:rPr>
                <w:lang w:val="en-US"/>
              </w:rPr>
              <w:t>Points</w:t>
            </w:r>
          </w:p>
        </w:tc>
        <w:tc>
          <w:tcPr>
            <w:tcW w:w="1858" w:type="dxa"/>
            <w:shd w:val="clear" w:color="auto" w:fill="17365D" w:themeFill="text2" w:themeFillShade="BF"/>
          </w:tcPr>
          <w:p w:rsidR="004F4C21" w:rsidRDefault="004F4C21" w:rsidP="001747C8">
            <w:pPr>
              <w:ind w:firstLine="0"/>
              <w:rPr>
                <w:lang w:val="en-US"/>
              </w:rPr>
            </w:pPr>
            <w:r>
              <w:rPr>
                <w:lang w:val="en-US"/>
              </w:rPr>
              <w:t>DUE</w:t>
            </w:r>
          </w:p>
        </w:tc>
      </w:tr>
      <w:tr w:rsidR="004F4C21" w:rsidTr="004F4C21">
        <w:trPr>
          <w:trHeight w:val="622"/>
        </w:trPr>
        <w:tc>
          <w:tcPr>
            <w:tcW w:w="1857" w:type="dxa"/>
            <w:vMerge w:val="restart"/>
            <w:shd w:val="clear" w:color="auto" w:fill="8DB3E2" w:themeFill="text2" w:themeFillTint="66"/>
          </w:tcPr>
          <w:p w:rsidR="004F4C21" w:rsidRDefault="004F4C21" w:rsidP="001747C8">
            <w:pPr>
              <w:ind w:firstLine="0"/>
              <w:rPr>
                <w:lang w:val="en-US"/>
              </w:rPr>
            </w:pPr>
            <w:r>
              <w:rPr>
                <w:lang w:val="en-US"/>
              </w:rPr>
              <w:t>1</w:t>
            </w:r>
          </w:p>
        </w:tc>
        <w:tc>
          <w:tcPr>
            <w:tcW w:w="1857" w:type="dxa"/>
            <w:vMerge w:val="restart"/>
            <w:shd w:val="clear" w:color="auto" w:fill="8DB3E2" w:themeFill="text2" w:themeFillTint="66"/>
          </w:tcPr>
          <w:p w:rsidR="004F4C21" w:rsidRDefault="004F4C21" w:rsidP="001747C8">
            <w:pPr>
              <w:ind w:firstLine="0"/>
              <w:rPr>
                <w:lang w:val="en-US"/>
              </w:rPr>
            </w:pPr>
            <w:r>
              <w:rPr>
                <w:lang w:val="en-US"/>
              </w:rPr>
              <w:t>What is Distance Learning?</w:t>
            </w:r>
          </w:p>
        </w:tc>
        <w:tc>
          <w:tcPr>
            <w:tcW w:w="1857" w:type="dxa"/>
            <w:tcBorders>
              <w:bottom w:val="single" w:sz="4" w:space="0" w:color="auto"/>
            </w:tcBorders>
            <w:shd w:val="clear" w:color="auto" w:fill="8DB3E2" w:themeFill="text2" w:themeFillTint="66"/>
          </w:tcPr>
          <w:p w:rsidR="004F4C21" w:rsidRDefault="004F4C21" w:rsidP="001747C8">
            <w:pPr>
              <w:ind w:firstLine="0"/>
              <w:rPr>
                <w:lang w:val="en-US"/>
              </w:rPr>
            </w:pPr>
            <w:r>
              <w:rPr>
                <w:lang w:val="en-US"/>
              </w:rPr>
              <w:t>Wiki#1</w:t>
            </w:r>
          </w:p>
        </w:tc>
        <w:tc>
          <w:tcPr>
            <w:tcW w:w="1857" w:type="dxa"/>
            <w:tcBorders>
              <w:bottom w:val="single" w:sz="4" w:space="0" w:color="auto"/>
            </w:tcBorders>
            <w:shd w:val="clear" w:color="auto" w:fill="8DB3E2" w:themeFill="text2" w:themeFillTint="66"/>
          </w:tcPr>
          <w:p w:rsidR="004F4C21" w:rsidRDefault="004F4C21" w:rsidP="001747C8">
            <w:pPr>
              <w:ind w:firstLine="0"/>
              <w:rPr>
                <w:lang w:val="en-US"/>
              </w:rPr>
            </w:pPr>
            <w:r>
              <w:rPr>
                <w:lang w:val="en-US"/>
              </w:rPr>
              <w:t>10</w:t>
            </w:r>
          </w:p>
        </w:tc>
        <w:tc>
          <w:tcPr>
            <w:tcW w:w="1858" w:type="dxa"/>
            <w:tcBorders>
              <w:bottom w:val="single" w:sz="4" w:space="0" w:color="auto"/>
            </w:tcBorders>
            <w:shd w:val="clear" w:color="auto" w:fill="8DB3E2" w:themeFill="text2" w:themeFillTint="66"/>
          </w:tcPr>
          <w:p w:rsidR="004F4C21" w:rsidRDefault="004F4C21" w:rsidP="001747C8">
            <w:pPr>
              <w:ind w:firstLine="0"/>
              <w:rPr>
                <w:lang w:val="en-US"/>
              </w:rPr>
            </w:pPr>
            <w:r>
              <w:rPr>
                <w:lang w:val="en-US"/>
              </w:rPr>
              <w:t>March 10</w:t>
            </w:r>
          </w:p>
        </w:tc>
      </w:tr>
      <w:tr w:rsidR="004F4C21" w:rsidTr="004F4C21">
        <w:trPr>
          <w:trHeight w:val="612"/>
        </w:trPr>
        <w:tc>
          <w:tcPr>
            <w:tcW w:w="1857" w:type="dxa"/>
            <w:vMerge/>
            <w:shd w:val="clear" w:color="auto" w:fill="8DB3E2" w:themeFill="text2" w:themeFillTint="66"/>
          </w:tcPr>
          <w:p w:rsidR="004F4C21" w:rsidRDefault="004F4C21" w:rsidP="001747C8">
            <w:pPr>
              <w:ind w:firstLine="0"/>
              <w:rPr>
                <w:lang w:val="en-US"/>
              </w:rPr>
            </w:pPr>
          </w:p>
        </w:tc>
        <w:tc>
          <w:tcPr>
            <w:tcW w:w="1857" w:type="dxa"/>
            <w:vMerge/>
            <w:shd w:val="clear" w:color="auto" w:fill="8DB3E2" w:themeFill="text2" w:themeFillTint="66"/>
          </w:tcPr>
          <w:p w:rsidR="004F4C21" w:rsidRDefault="004F4C21" w:rsidP="001747C8">
            <w:pPr>
              <w:ind w:firstLine="0"/>
              <w:rPr>
                <w:lang w:val="en-US"/>
              </w:rPr>
            </w:pPr>
          </w:p>
        </w:tc>
        <w:tc>
          <w:tcPr>
            <w:tcW w:w="1857" w:type="dxa"/>
            <w:tcBorders>
              <w:top w:val="single" w:sz="4" w:space="0" w:color="auto"/>
            </w:tcBorders>
            <w:shd w:val="clear" w:color="auto" w:fill="B8CCE4" w:themeFill="accent1" w:themeFillTint="66"/>
          </w:tcPr>
          <w:p w:rsidR="004F4C21" w:rsidRDefault="004F4C21" w:rsidP="001747C8">
            <w:pPr>
              <w:ind w:firstLine="0"/>
              <w:rPr>
                <w:lang w:val="en-US"/>
              </w:rPr>
            </w:pPr>
            <w:r>
              <w:rPr>
                <w:lang w:val="en-US"/>
              </w:rPr>
              <w:t>Presentation</w:t>
            </w:r>
          </w:p>
        </w:tc>
        <w:tc>
          <w:tcPr>
            <w:tcW w:w="1857" w:type="dxa"/>
            <w:tcBorders>
              <w:top w:val="single" w:sz="4" w:space="0" w:color="auto"/>
            </w:tcBorders>
            <w:shd w:val="clear" w:color="auto" w:fill="B8CCE4" w:themeFill="accent1" w:themeFillTint="66"/>
          </w:tcPr>
          <w:p w:rsidR="004F4C21" w:rsidRDefault="004F4C21" w:rsidP="001747C8">
            <w:pPr>
              <w:ind w:firstLine="0"/>
              <w:rPr>
                <w:lang w:val="en-US"/>
              </w:rPr>
            </w:pPr>
            <w:r>
              <w:rPr>
                <w:lang w:val="en-US"/>
              </w:rPr>
              <w:t>20</w:t>
            </w:r>
          </w:p>
        </w:tc>
        <w:tc>
          <w:tcPr>
            <w:tcW w:w="1858" w:type="dxa"/>
            <w:tcBorders>
              <w:top w:val="single" w:sz="4" w:space="0" w:color="auto"/>
            </w:tcBorders>
            <w:shd w:val="clear" w:color="auto" w:fill="B8CCE4" w:themeFill="accent1" w:themeFillTint="66"/>
          </w:tcPr>
          <w:p w:rsidR="004F4C21" w:rsidRDefault="004F4C21" w:rsidP="001747C8">
            <w:pPr>
              <w:ind w:firstLine="0"/>
              <w:rPr>
                <w:lang w:val="en-US"/>
              </w:rPr>
            </w:pPr>
          </w:p>
        </w:tc>
      </w:tr>
      <w:tr w:rsidR="004F4C21" w:rsidTr="004F4C21">
        <w:trPr>
          <w:trHeight w:val="1126"/>
        </w:trPr>
        <w:tc>
          <w:tcPr>
            <w:tcW w:w="1857" w:type="dxa"/>
            <w:shd w:val="clear" w:color="auto" w:fill="8DB3E2" w:themeFill="text2" w:themeFillTint="66"/>
          </w:tcPr>
          <w:p w:rsidR="004F4C21" w:rsidRDefault="004F4C21" w:rsidP="001747C8">
            <w:pPr>
              <w:ind w:firstLine="0"/>
              <w:rPr>
                <w:lang w:val="en-US"/>
              </w:rPr>
            </w:pPr>
            <w:r>
              <w:rPr>
                <w:lang w:val="en-US"/>
              </w:rPr>
              <w:t>2</w:t>
            </w:r>
          </w:p>
        </w:tc>
        <w:tc>
          <w:tcPr>
            <w:tcW w:w="1857" w:type="dxa"/>
            <w:shd w:val="clear" w:color="auto" w:fill="8DB3E2" w:themeFill="text2" w:themeFillTint="66"/>
          </w:tcPr>
          <w:p w:rsidR="004F4C21" w:rsidRDefault="004F4C21" w:rsidP="001747C8">
            <w:pPr>
              <w:ind w:firstLine="0"/>
              <w:rPr>
                <w:lang w:val="en-US"/>
              </w:rPr>
            </w:pPr>
            <w:r>
              <w:rPr>
                <w:lang w:val="en-US"/>
              </w:rPr>
              <w:t>History &amp;Theories</w:t>
            </w:r>
          </w:p>
        </w:tc>
        <w:tc>
          <w:tcPr>
            <w:tcW w:w="1857" w:type="dxa"/>
            <w:shd w:val="clear" w:color="auto" w:fill="8DB3E2" w:themeFill="text2" w:themeFillTint="66"/>
          </w:tcPr>
          <w:p w:rsidR="004F4C21" w:rsidRDefault="004F4C21" w:rsidP="001747C8">
            <w:pPr>
              <w:ind w:firstLine="0"/>
              <w:rPr>
                <w:lang w:val="en-US"/>
              </w:rPr>
            </w:pPr>
            <w:r>
              <w:rPr>
                <w:lang w:val="en-US"/>
              </w:rPr>
              <w:t>Brief Paper</w:t>
            </w:r>
          </w:p>
        </w:tc>
        <w:tc>
          <w:tcPr>
            <w:tcW w:w="1857" w:type="dxa"/>
            <w:shd w:val="clear" w:color="auto" w:fill="8DB3E2" w:themeFill="text2" w:themeFillTint="66"/>
          </w:tcPr>
          <w:p w:rsidR="004F4C21" w:rsidRDefault="004F4C21" w:rsidP="001747C8">
            <w:pPr>
              <w:ind w:firstLine="0"/>
              <w:rPr>
                <w:lang w:val="en-US"/>
              </w:rPr>
            </w:pPr>
            <w:r>
              <w:rPr>
                <w:lang w:val="en-US"/>
              </w:rPr>
              <w:t>20</w:t>
            </w:r>
          </w:p>
        </w:tc>
        <w:tc>
          <w:tcPr>
            <w:tcW w:w="1858" w:type="dxa"/>
            <w:shd w:val="clear" w:color="auto" w:fill="8DB3E2" w:themeFill="text2" w:themeFillTint="66"/>
          </w:tcPr>
          <w:p w:rsidR="004F4C21" w:rsidRDefault="004F4C21" w:rsidP="001747C8">
            <w:pPr>
              <w:ind w:firstLine="0"/>
              <w:rPr>
                <w:lang w:val="en-US"/>
              </w:rPr>
            </w:pPr>
            <w:r>
              <w:rPr>
                <w:lang w:val="en-US"/>
              </w:rPr>
              <w:t>March 24</w:t>
            </w:r>
          </w:p>
        </w:tc>
      </w:tr>
      <w:tr w:rsidR="004F4C21" w:rsidTr="004F4C21">
        <w:tc>
          <w:tcPr>
            <w:tcW w:w="9286" w:type="dxa"/>
            <w:gridSpan w:val="5"/>
            <w:shd w:val="clear" w:color="auto" w:fill="B8CCE4" w:themeFill="accent1" w:themeFillTint="66"/>
          </w:tcPr>
          <w:p w:rsidR="004F4C21" w:rsidRDefault="004F4C21" w:rsidP="004F4C21">
            <w:pPr>
              <w:ind w:firstLine="0"/>
              <w:jc w:val="center"/>
              <w:rPr>
                <w:lang w:val="en-US"/>
              </w:rPr>
            </w:pPr>
            <w:r>
              <w:rPr>
                <w:lang w:val="en-US"/>
              </w:rPr>
              <w:t>Sping Break</w:t>
            </w:r>
          </w:p>
        </w:tc>
      </w:tr>
      <w:tr w:rsidR="004F4C21" w:rsidTr="004F4C21">
        <w:trPr>
          <w:trHeight w:val="753"/>
        </w:trPr>
        <w:tc>
          <w:tcPr>
            <w:tcW w:w="1857" w:type="dxa"/>
            <w:vMerge w:val="restart"/>
            <w:shd w:val="clear" w:color="auto" w:fill="8DB3E2" w:themeFill="text2" w:themeFillTint="66"/>
          </w:tcPr>
          <w:p w:rsidR="004F4C21" w:rsidRDefault="004F4C21" w:rsidP="001747C8">
            <w:pPr>
              <w:ind w:firstLine="0"/>
              <w:rPr>
                <w:lang w:val="en-US"/>
              </w:rPr>
            </w:pPr>
            <w:r>
              <w:rPr>
                <w:lang w:val="en-US"/>
              </w:rPr>
              <w:t>3</w:t>
            </w:r>
          </w:p>
        </w:tc>
        <w:tc>
          <w:tcPr>
            <w:tcW w:w="1857" w:type="dxa"/>
            <w:vMerge w:val="restart"/>
            <w:shd w:val="clear" w:color="auto" w:fill="8DB3E2" w:themeFill="text2" w:themeFillTint="66"/>
          </w:tcPr>
          <w:p w:rsidR="004F4C21" w:rsidRDefault="004F4C21" w:rsidP="001747C8">
            <w:pPr>
              <w:ind w:firstLine="0"/>
              <w:rPr>
                <w:lang w:val="en-US"/>
              </w:rPr>
            </w:pPr>
            <w:r>
              <w:rPr>
                <w:lang w:val="en-US"/>
              </w:rPr>
              <w:t>Distance Learners</w:t>
            </w:r>
          </w:p>
        </w:tc>
        <w:tc>
          <w:tcPr>
            <w:tcW w:w="1857" w:type="dxa"/>
            <w:tcBorders>
              <w:bottom w:val="single" w:sz="4" w:space="0" w:color="auto"/>
            </w:tcBorders>
            <w:shd w:val="clear" w:color="auto" w:fill="8DB3E2" w:themeFill="text2" w:themeFillTint="66"/>
          </w:tcPr>
          <w:p w:rsidR="004F4C21" w:rsidRDefault="004F4C21" w:rsidP="001747C8">
            <w:pPr>
              <w:ind w:firstLine="0"/>
              <w:rPr>
                <w:lang w:val="en-US"/>
              </w:rPr>
            </w:pPr>
            <w:r>
              <w:rPr>
                <w:lang w:val="en-US"/>
              </w:rPr>
              <w:t>Discussion#1</w:t>
            </w:r>
          </w:p>
        </w:tc>
        <w:tc>
          <w:tcPr>
            <w:tcW w:w="1857" w:type="dxa"/>
            <w:tcBorders>
              <w:bottom w:val="single" w:sz="4" w:space="0" w:color="auto"/>
            </w:tcBorders>
            <w:shd w:val="clear" w:color="auto" w:fill="8DB3E2" w:themeFill="text2" w:themeFillTint="66"/>
          </w:tcPr>
          <w:p w:rsidR="004F4C21" w:rsidRDefault="004F4C21" w:rsidP="001747C8">
            <w:pPr>
              <w:ind w:firstLine="0"/>
              <w:rPr>
                <w:lang w:val="en-US"/>
              </w:rPr>
            </w:pPr>
            <w:r>
              <w:rPr>
                <w:lang w:val="en-US"/>
              </w:rPr>
              <w:t>10</w:t>
            </w:r>
          </w:p>
        </w:tc>
        <w:tc>
          <w:tcPr>
            <w:tcW w:w="1858" w:type="dxa"/>
            <w:tcBorders>
              <w:bottom w:val="single" w:sz="4" w:space="0" w:color="auto"/>
            </w:tcBorders>
            <w:shd w:val="clear" w:color="auto" w:fill="8DB3E2" w:themeFill="text2" w:themeFillTint="66"/>
          </w:tcPr>
          <w:p w:rsidR="004F4C21" w:rsidRDefault="004F4C21" w:rsidP="001747C8">
            <w:pPr>
              <w:ind w:firstLine="0"/>
              <w:rPr>
                <w:lang w:val="en-US"/>
              </w:rPr>
            </w:pPr>
            <w:r>
              <w:rPr>
                <w:lang w:val="en-US"/>
              </w:rPr>
              <w:t>April 7</w:t>
            </w:r>
          </w:p>
        </w:tc>
      </w:tr>
      <w:tr w:rsidR="004F4C21" w:rsidTr="004F4C21">
        <w:trPr>
          <w:trHeight w:val="682"/>
        </w:trPr>
        <w:tc>
          <w:tcPr>
            <w:tcW w:w="1857" w:type="dxa"/>
            <w:vMerge/>
            <w:shd w:val="clear" w:color="auto" w:fill="8DB3E2" w:themeFill="text2" w:themeFillTint="66"/>
          </w:tcPr>
          <w:p w:rsidR="004F4C21" w:rsidRDefault="004F4C21" w:rsidP="001747C8">
            <w:pPr>
              <w:ind w:firstLine="0"/>
              <w:rPr>
                <w:lang w:val="en-US"/>
              </w:rPr>
            </w:pPr>
          </w:p>
        </w:tc>
        <w:tc>
          <w:tcPr>
            <w:tcW w:w="1857" w:type="dxa"/>
            <w:vMerge/>
            <w:shd w:val="clear" w:color="auto" w:fill="8DB3E2" w:themeFill="text2" w:themeFillTint="66"/>
          </w:tcPr>
          <w:p w:rsidR="004F4C21" w:rsidRDefault="004F4C21" w:rsidP="001747C8">
            <w:pPr>
              <w:ind w:firstLine="0"/>
              <w:rPr>
                <w:lang w:val="en-US"/>
              </w:rPr>
            </w:pPr>
          </w:p>
        </w:tc>
        <w:tc>
          <w:tcPr>
            <w:tcW w:w="1857" w:type="dxa"/>
            <w:tcBorders>
              <w:top w:val="single" w:sz="4" w:space="0" w:color="auto"/>
            </w:tcBorders>
            <w:shd w:val="clear" w:color="auto" w:fill="B8CCE4" w:themeFill="accent1" w:themeFillTint="66"/>
          </w:tcPr>
          <w:p w:rsidR="004F4C21" w:rsidRDefault="004F4C21" w:rsidP="001747C8">
            <w:pPr>
              <w:ind w:firstLine="0"/>
              <w:rPr>
                <w:lang w:val="en-US"/>
              </w:rPr>
            </w:pPr>
            <w:r>
              <w:rPr>
                <w:lang w:val="en-US"/>
              </w:rPr>
              <w:t>Group Paper</w:t>
            </w:r>
          </w:p>
        </w:tc>
        <w:tc>
          <w:tcPr>
            <w:tcW w:w="1857" w:type="dxa"/>
            <w:tcBorders>
              <w:top w:val="single" w:sz="4" w:space="0" w:color="auto"/>
            </w:tcBorders>
            <w:shd w:val="clear" w:color="auto" w:fill="B8CCE4" w:themeFill="accent1" w:themeFillTint="66"/>
          </w:tcPr>
          <w:p w:rsidR="004F4C21" w:rsidRDefault="004F4C21" w:rsidP="001747C8">
            <w:pPr>
              <w:ind w:firstLine="0"/>
              <w:rPr>
                <w:lang w:val="en-US"/>
              </w:rPr>
            </w:pPr>
            <w:r>
              <w:rPr>
                <w:lang w:val="en-US"/>
              </w:rPr>
              <w:t>50</w:t>
            </w:r>
          </w:p>
        </w:tc>
        <w:tc>
          <w:tcPr>
            <w:tcW w:w="1858" w:type="dxa"/>
            <w:tcBorders>
              <w:top w:val="single" w:sz="4" w:space="0" w:color="auto"/>
            </w:tcBorders>
            <w:shd w:val="clear" w:color="auto" w:fill="B8CCE4" w:themeFill="accent1" w:themeFillTint="66"/>
          </w:tcPr>
          <w:p w:rsidR="004F4C21" w:rsidRDefault="004F4C21" w:rsidP="001747C8">
            <w:pPr>
              <w:ind w:firstLine="0"/>
              <w:rPr>
                <w:lang w:val="en-US"/>
              </w:rPr>
            </w:pPr>
            <w:r>
              <w:rPr>
                <w:lang w:val="en-US"/>
              </w:rPr>
              <w:t>April  14</w:t>
            </w:r>
          </w:p>
        </w:tc>
      </w:tr>
      <w:tr w:rsidR="004F4C21" w:rsidTr="004F4C21">
        <w:tc>
          <w:tcPr>
            <w:tcW w:w="1857" w:type="dxa"/>
            <w:shd w:val="clear" w:color="auto" w:fill="8DB3E2" w:themeFill="text2" w:themeFillTint="66"/>
          </w:tcPr>
          <w:p w:rsidR="004F4C21" w:rsidRDefault="004F4C21" w:rsidP="001747C8">
            <w:pPr>
              <w:ind w:firstLine="0"/>
              <w:rPr>
                <w:lang w:val="en-US"/>
              </w:rPr>
            </w:pPr>
            <w:r>
              <w:rPr>
                <w:lang w:val="en-US"/>
              </w:rPr>
              <w:t>4</w:t>
            </w:r>
          </w:p>
        </w:tc>
        <w:tc>
          <w:tcPr>
            <w:tcW w:w="1857" w:type="dxa"/>
            <w:shd w:val="clear" w:color="auto" w:fill="8DB3E2" w:themeFill="text2" w:themeFillTint="66"/>
          </w:tcPr>
          <w:p w:rsidR="004F4C21" w:rsidRDefault="004F4C21" w:rsidP="001747C8">
            <w:pPr>
              <w:ind w:firstLine="0"/>
              <w:rPr>
                <w:lang w:val="en-US"/>
              </w:rPr>
            </w:pPr>
            <w:r>
              <w:rPr>
                <w:lang w:val="en-US"/>
              </w:rPr>
              <w:t>Media Selection</w:t>
            </w:r>
          </w:p>
        </w:tc>
        <w:tc>
          <w:tcPr>
            <w:tcW w:w="1857" w:type="dxa"/>
            <w:shd w:val="clear" w:color="auto" w:fill="8DB3E2" w:themeFill="text2" w:themeFillTint="66"/>
          </w:tcPr>
          <w:p w:rsidR="004F4C21" w:rsidRDefault="004F4C21" w:rsidP="001747C8">
            <w:pPr>
              <w:ind w:firstLine="0"/>
              <w:rPr>
                <w:lang w:val="en-US"/>
              </w:rPr>
            </w:pPr>
            <w:r>
              <w:rPr>
                <w:lang w:val="en-US"/>
              </w:rPr>
              <w:t>Blog#1</w:t>
            </w:r>
          </w:p>
        </w:tc>
        <w:tc>
          <w:tcPr>
            <w:tcW w:w="1857" w:type="dxa"/>
            <w:shd w:val="clear" w:color="auto" w:fill="8DB3E2" w:themeFill="text2" w:themeFillTint="66"/>
          </w:tcPr>
          <w:p w:rsidR="004F4C21" w:rsidRDefault="004F4C21" w:rsidP="001747C8">
            <w:pPr>
              <w:ind w:firstLine="0"/>
              <w:rPr>
                <w:lang w:val="en-US"/>
              </w:rPr>
            </w:pPr>
            <w:r>
              <w:rPr>
                <w:lang w:val="en-US"/>
              </w:rPr>
              <w:t>10</w:t>
            </w:r>
          </w:p>
        </w:tc>
        <w:tc>
          <w:tcPr>
            <w:tcW w:w="1858" w:type="dxa"/>
            <w:shd w:val="clear" w:color="auto" w:fill="8DB3E2" w:themeFill="text2" w:themeFillTint="66"/>
          </w:tcPr>
          <w:p w:rsidR="004F4C21" w:rsidRDefault="004F4C21" w:rsidP="001747C8">
            <w:pPr>
              <w:ind w:firstLine="0"/>
              <w:rPr>
                <w:lang w:val="en-US"/>
              </w:rPr>
            </w:pPr>
            <w:r>
              <w:rPr>
                <w:lang w:val="en-US"/>
              </w:rPr>
              <w:t>April 21</w:t>
            </w:r>
          </w:p>
        </w:tc>
      </w:tr>
    </w:tbl>
    <w:p w:rsidR="001747C8" w:rsidRDefault="001747C8" w:rsidP="001747C8">
      <w:pPr>
        <w:rPr>
          <w:lang w:val="en-US"/>
        </w:rPr>
      </w:pPr>
    </w:p>
    <w:p w:rsidR="004F4C21" w:rsidRDefault="004F4C21">
      <w:pPr>
        <w:rPr>
          <w:lang w:val="en-US"/>
        </w:rPr>
        <w:sectPr w:rsidR="004F4C21" w:rsidSect="00E84308">
          <w:headerReference w:type="default" r:id="rId11"/>
          <w:footerReference w:type="default" r:id="rId12"/>
          <w:pgSz w:w="11906" w:h="16838"/>
          <w:pgMar w:top="1418" w:right="1418" w:bottom="1418" w:left="1418" w:header="709" w:footer="709" w:gutter="0"/>
          <w:cols w:space="708"/>
          <w:docGrid w:linePitch="360"/>
        </w:sectPr>
      </w:pPr>
    </w:p>
    <w:p w:rsidR="001747C8" w:rsidRDefault="001747C8">
      <w:pPr>
        <w:rPr>
          <w:lang w:val="en-US"/>
        </w:rPr>
      </w:pPr>
    </w:p>
    <w:p w:rsidR="00B052D1" w:rsidRPr="004F4C21" w:rsidRDefault="00B052D1" w:rsidP="00B052D1">
      <w:pPr>
        <w:pStyle w:val="1"/>
        <w:rPr>
          <w:lang w:val="en-US"/>
        </w:rPr>
      </w:pPr>
      <w:bookmarkStart w:id="12" w:name="_Toc509847188"/>
      <w:r w:rsidRPr="004F4C21">
        <w:rPr>
          <w:lang w:val="en-US"/>
        </w:rPr>
        <w:t>Ecology and biogeochemistry</w:t>
      </w:r>
      <w:bookmarkEnd w:id="12"/>
    </w:p>
    <w:p w:rsidR="001747C8" w:rsidRPr="001747C8" w:rsidRDefault="001747C8" w:rsidP="00B052D1">
      <w:pPr>
        <w:pStyle w:val="2"/>
        <w:rPr>
          <w:lang w:val="en-US"/>
        </w:rPr>
      </w:pPr>
      <w:bookmarkStart w:id="13" w:name="_Toc509847189"/>
      <w:r w:rsidRPr="001747C8">
        <w:rPr>
          <w:lang w:val="en-US"/>
        </w:rPr>
        <w:t>Biogeochemistry and climate</w:t>
      </w:r>
      <w:bookmarkEnd w:id="13"/>
    </w:p>
    <w:p w:rsidR="00973574" w:rsidRDefault="001747C8" w:rsidP="001747C8">
      <w:pPr>
        <w:rPr>
          <w:lang w:val="en-US"/>
        </w:rPr>
      </w:pPr>
      <w:r w:rsidRPr="001747C8">
        <w:rPr>
          <w:lang w:val="en-US"/>
        </w:rPr>
        <w:t>Ecologists study and measure nutrient budgets to understand how these materials are regulated, flow, and recycled through the environment.[109][110][169] This research has led to an understanding that there is global feedback between ecosystems and the physical parameters of this planet, including minerals, soil, pH, ions, water, and atmospheric gases. Six major elements (hydrogen, carbon, nitrogen, oxygen, sulfur, and phosphorus; H, C, N, O, S, and P) form the constitution of all biological macromolecules and feed into the Earth's geochemical processes. From the smallest scale of biology, the combined effect of billions upon billions of ecological processes amplify and ultimately regulate the biogeochemical cycles of the Earth.</w:t>
      </w:r>
    </w:p>
    <w:p w:rsidR="001747C8" w:rsidRDefault="001747C8" w:rsidP="001747C8">
      <w:pPr>
        <w:rPr>
          <w:lang w:val="en-US"/>
        </w:rPr>
      </w:pPr>
      <w:r w:rsidRPr="001747C8">
        <w:rPr>
          <w:lang w:val="en-US"/>
        </w:rPr>
        <w:t xml:space="preserve"> Understanding the relations and cycles mediated between these elements and their ecological pathways has significant bearing toward understandi</w:t>
      </w:r>
      <w:r>
        <w:rPr>
          <w:lang w:val="en-US"/>
        </w:rPr>
        <w:t>ng global biogeochemistry.[213]</w:t>
      </w:r>
      <w:r w:rsidRPr="001747C8">
        <w:rPr>
          <w:lang w:val="en-US"/>
        </w:rPr>
        <w:t>The ecology of global carbon budgets gives one example of the linkage between biodiversity and biogeochemistry. It is estimated that the Earth's oceans hold 40,000 gigatonnes (Gt) of carbon, that vegetation and soil hold 2070 Gt, and that fossil fuel emissions are 6.3 Gt carbon per year.[214] There have been major restructurings in these global carbon budgets during the Earth's history, regulated to a large extent by the ecology of the land. For example, through the early-mid Eocene volcanic outgassing, the oxidation of methane stored in wetlands, and seafloor gases increased atmospheric CO2 (carbon dioxide) concentrations to levels as high as 3500 ppm.[215]</w:t>
      </w:r>
    </w:p>
    <w:p w:rsidR="001747C8" w:rsidRDefault="001747C8" w:rsidP="004F4C21">
      <w:pPr>
        <w:ind w:firstLine="0"/>
        <w:rPr>
          <w:lang w:val="en-US"/>
        </w:rPr>
      </w:pPr>
    </w:p>
    <w:p w:rsidR="004F4C21" w:rsidRDefault="004F4C21" w:rsidP="00B052D1">
      <w:pPr>
        <w:pStyle w:val="1"/>
        <w:rPr>
          <w:lang w:val="en-US"/>
        </w:rPr>
        <w:sectPr w:rsidR="004F4C21" w:rsidSect="00E84308">
          <w:headerReference w:type="default" r:id="rId13"/>
          <w:footerReference w:type="default" r:id="rId14"/>
          <w:pgSz w:w="11906" w:h="16838"/>
          <w:pgMar w:top="1418" w:right="1418" w:bottom="1418" w:left="1418" w:header="709" w:footer="709" w:gutter="0"/>
          <w:cols w:space="708"/>
          <w:docGrid w:linePitch="360"/>
        </w:sectPr>
      </w:pPr>
    </w:p>
    <w:p w:rsidR="00B052D1" w:rsidRPr="004F4C21" w:rsidRDefault="00B052D1" w:rsidP="00B052D1">
      <w:pPr>
        <w:pStyle w:val="1"/>
        <w:rPr>
          <w:lang w:val="en-US"/>
        </w:rPr>
      </w:pPr>
      <w:bookmarkStart w:id="14" w:name="_Toc509847190"/>
      <w:r w:rsidRPr="004F4C21">
        <w:rPr>
          <w:lang w:val="en-US"/>
        </w:rPr>
        <w:lastRenderedPageBreak/>
        <w:t>Ecology and disturbance</w:t>
      </w:r>
      <w:bookmarkEnd w:id="14"/>
    </w:p>
    <w:p w:rsidR="001747C8" w:rsidRPr="001747C8" w:rsidRDefault="001747C8" w:rsidP="00B052D1">
      <w:pPr>
        <w:pStyle w:val="2"/>
        <w:rPr>
          <w:lang w:val="en-US"/>
        </w:rPr>
      </w:pPr>
      <w:bookmarkStart w:id="15" w:name="_Toc509847191"/>
      <w:r w:rsidRPr="001747C8">
        <w:rPr>
          <w:lang w:val="en-US"/>
        </w:rPr>
        <w:t>Disturbance and resilience</w:t>
      </w:r>
      <w:bookmarkEnd w:id="15"/>
    </w:p>
    <w:p w:rsidR="00973574" w:rsidRDefault="004F4C21" w:rsidP="001747C8">
      <w:pPr>
        <w:rPr>
          <w:lang w:val="en-US"/>
        </w:rPr>
      </w:pPr>
      <w:r>
        <w:rPr>
          <w:noProof/>
          <w:lang w:eastAsia="el-GR"/>
        </w:rPr>
        <w:drawing>
          <wp:anchor distT="0" distB="0" distL="114300" distR="114300" simplePos="0" relativeHeight="251658240" behindDoc="1" locked="0" layoutInCell="1" allowOverlap="1">
            <wp:simplePos x="0" y="0"/>
            <wp:positionH relativeFrom="column">
              <wp:posOffset>-413789</wp:posOffset>
            </wp:positionH>
            <wp:positionV relativeFrom="paragraph">
              <wp:posOffset>703522</wp:posOffset>
            </wp:positionV>
            <wp:extent cx="3659332" cy="2670464"/>
            <wp:effectExtent l="19050" t="0" r="0" b="0"/>
            <wp:wrapThrough wrapText="bothSides">
              <wp:wrapPolygon edited="0">
                <wp:start x="7646" y="0"/>
                <wp:lineTo x="-112" y="2311"/>
                <wp:lineTo x="-112" y="7396"/>
                <wp:lineTo x="337" y="9861"/>
                <wp:lineTo x="675" y="18798"/>
                <wp:lineTo x="3036" y="19723"/>
                <wp:lineTo x="6634" y="19723"/>
                <wp:lineTo x="8658" y="21418"/>
                <wp:lineTo x="8771" y="21418"/>
                <wp:lineTo x="13719" y="21418"/>
                <wp:lineTo x="13719" y="19723"/>
                <wp:lineTo x="14168" y="19723"/>
                <wp:lineTo x="17204" y="17566"/>
                <wp:lineTo x="17317" y="17258"/>
                <wp:lineTo x="18554" y="14946"/>
                <wp:lineTo x="18554" y="14792"/>
                <wp:lineTo x="18891" y="12481"/>
                <wp:lineTo x="19004" y="12327"/>
                <wp:lineTo x="21590" y="10016"/>
                <wp:lineTo x="21590" y="9399"/>
                <wp:lineTo x="20915" y="7396"/>
                <wp:lineTo x="21477" y="7088"/>
                <wp:lineTo x="20915" y="5547"/>
                <wp:lineTo x="18441" y="4777"/>
                <wp:lineTo x="16642" y="2774"/>
                <wp:lineTo x="16080" y="2465"/>
                <wp:lineTo x="16192" y="1233"/>
                <wp:lineTo x="14843" y="154"/>
                <wp:lineTo x="12931" y="0"/>
                <wp:lineTo x="7646" y="0"/>
              </wp:wrapPolygon>
            </wp:wrapThrough>
            <wp:docPr id="1" name="0 - Εικόνα" descr="lifecycle_apple.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ifecycle_apple.gif"/>
                    <pic:cNvPicPr preferRelativeResize="0"/>
                  </pic:nvPicPr>
                  <pic:blipFill>
                    <a:blip r:embed="rId15"/>
                    <a:stretch>
                      <a:fillRect/>
                    </a:stretch>
                  </pic:blipFill>
                  <pic:spPr>
                    <a:xfrm>
                      <a:off x="0" y="0"/>
                      <a:ext cx="3659332" cy="2670464"/>
                    </a:xfrm>
                    <a:prstGeom prst="rect">
                      <a:avLst/>
                    </a:prstGeom>
                  </pic:spPr>
                </pic:pic>
              </a:graphicData>
            </a:graphic>
          </wp:anchor>
        </w:drawing>
      </w:r>
      <w:r w:rsidR="001747C8" w:rsidRPr="001747C8">
        <w:rPr>
          <w:lang w:val="en-US"/>
        </w:rPr>
        <w:t>Ecosystems are regularly confronted with natural environmental variations and disturbances over time and geographic space. A disturbance is any process that removes biomass from a community, such as a fire, flood, drought, or predation.[170] Disturbances occur over vastly different ranges in terms of magnitudes as well as distances and time periods,[171] and are both the cause and product of natural fluctuations in death rates, species assemblages, and biomass densities within an ecological community.</w:t>
      </w:r>
    </w:p>
    <w:p w:rsidR="004F4C21" w:rsidRDefault="001747C8" w:rsidP="004F4C21">
      <w:pPr>
        <w:rPr>
          <w:lang w:val="en-US"/>
        </w:rPr>
      </w:pPr>
      <w:r w:rsidRPr="001747C8">
        <w:rPr>
          <w:lang w:val="en-US"/>
        </w:rPr>
        <w:t xml:space="preserve"> These disturbances create places of renewal where new directions emerge from the patchwork of natural experimentation and opportunity.[170][172][173] Ecological resilience is a cornerstone theory in ecosystem management. Biodiversity fuels the resilience of ecosystems acting as</w:t>
      </w:r>
      <w:r w:rsidR="004F4C21">
        <w:rPr>
          <w:lang w:val="en-US"/>
        </w:rPr>
        <w:t xml:space="preserve"> a kind of regenerative insurance</w:t>
      </w:r>
    </w:p>
    <w:p w:rsidR="004F4C21" w:rsidRDefault="004F4C21" w:rsidP="004F4C21">
      <w:pPr>
        <w:rPr>
          <w:lang w:val="en-US"/>
        </w:rPr>
      </w:pPr>
    </w:p>
    <w:p w:rsidR="004F4C21" w:rsidRDefault="004F4C21" w:rsidP="004F4C21">
      <w:pPr>
        <w:rPr>
          <w:lang w:val="en-US"/>
        </w:rPr>
      </w:pPr>
    </w:p>
    <w:p w:rsidR="004F4C21" w:rsidRDefault="004F4C21" w:rsidP="004F4C21">
      <w:pPr>
        <w:ind w:firstLine="0"/>
        <w:rPr>
          <w:lang w:val="en-US"/>
        </w:rPr>
      </w:pPr>
    </w:p>
    <w:p w:rsidR="004F4C21" w:rsidRDefault="004F4C21" w:rsidP="004F4C21">
      <w:pPr>
        <w:rPr>
          <w:lang w:val="en-US"/>
        </w:rPr>
      </w:pPr>
    </w:p>
    <w:p w:rsidR="004F4C21" w:rsidRPr="004F4C21" w:rsidRDefault="004F4C21" w:rsidP="004F4C21">
      <w:pPr>
        <w:rPr>
          <w:lang w:val="en-US"/>
        </w:rPr>
        <w:sectPr w:rsidR="004F4C21" w:rsidRPr="004F4C21" w:rsidSect="00E84308">
          <w:headerReference w:type="default" r:id="rId16"/>
          <w:footerReference w:type="default" r:id="rId17"/>
          <w:pgSz w:w="11906" w:h="16838"/>
          <w:pgMar w:top="1418" w:right="1418" w:bottom="1418" w:left="1418" w:header="709" w:footer="709" w:gutter="0"/>
          <w:cols w:space="708"/>
          <w:docGrid w:linePitch="360"/>
        </w:sectPr>
      </w:pPr>
    </w:p>
    <w:p w:rsidR="00B052D1" w:rsidRPr="004F4C21" w:rsidRDefault="00B052D1" w:rsidP="004F4C21">
      <w:pPr>
        <w:pStyle w:val="1"/>
        <w:ind w:firstLine="0"/>
        <w:rPr>
          <w:lang w:val="en-US"/>
        </w:rPr>
      </w:pPr>
      <w:bookmarkStart w:id="16" w:name="_Toc509847192"/>
      <w:r w:rsidRPr="004F4C21">
        <w:rPr>
          <w:lang w:val="en-US"/>
        </w:rPr>
        <w:lastRenderedPageBreak/>
        <w:t>Ecology and trees</w:t>
      </w:r>
      <w:bookmarkEnd w:id="16"/>
    </w:p>
    <w:p w:rsidR="001747C8" w:rsidRPr="001747C8" w:rsidRDefault="001747C8" w:rsidP="00B052D1">
      <w:pPr>
        <w:pStyle w:val="2"/>
        <w:rPr>
          <w:lang w:val="en-US"/>
        </w:rPr>
      </w:pPr>
      <w:bookmarkStart w:id="17" w:name="_Toc509847193"/>
      <w:r w:rsidRPr="001747C8">
        <w:rPr>
          <w:lang w:val="en-US"/>
        </w:rPr>
        <w:t>Tree ecology</w:t>
      </w:r>
      <w:bookmarkEnd w:id="17"/>
    </w:p>
    <w:p w:rsidR="00973574" w:rsidRDefault="001747C8" w:rsidP="001747C8">
      <w:pPr>
        <w:rPr>
          <w:lang w:val="en-US"/>
        </w:rPr>
      </w:pPr>
      <w:r w:rsidRPr="001747C8">
        <w:rPr>
          <w:lang w:val="en-US"/>
        </w:rPr>
        <w:t xml:space="preserve">Trees are an important part of the terrestrial ecosystem,[96] providing essential habitats including many kinds of forest for communities of organisms. Epiphytic plants such as ferns, some mosses, liverworts, orchids and some species of parasitic plants (e.g., mistletoe) hang from branches;[97] these along with arboreal lichens, algae, and fungi provide micro-habitats for themselves and for other organisms, including animals. Leaves, flowers and fruits are seasonally available. On the ground underneath trees there is shade, and often there is undergrowth, leaf litter, and decaying wood that provide other habitat.[98][99] </w:t>
      </w:r>
    </w:p>
    <w:p w:rsidR="004F4C21" w:rsidRPr="004F4C21" w:rsidRDefault="001747C8" w:rsidP="00973574">
      <w:pPr>
        <w:rPr>
          <w:lang w:val="en-US"/>
        </w:rPr>
      </w:pPr>
      <w:r w:rsidRPr="001747C8">
        <w:rPr>
          <w:lang w:val="en-US"/>
        </w:rPr>
        <w:t>Trees stabilise the soil, prevent rapid run-off of rain water, help prevent desertification, have a role in climate control and help in the maintenance of biodiversity and ecosystem balance.[100]Many species of tree support their own specialised invertebrates. In their natural habitats, 284 different species of insect have been found on the English oak (Quercus robur)[101] and 306 species of invertebrate on the Tasmanian oak (Eucalyptus obliqua).</w:t>
      </w:r>
    </w:p>
    <w:p w:rsidR="004F4C21" w:rsidRPr="004F4C21" w:rsidRDefault="004F4C21" w:rsidP="004F4C21">
      <w:pPr>
        <w:jc w:val="center"/>
        <w:rPr>
          <w:b/>
          <w:i/>
        </w:rPr>
      </w:pPr>
      <w:r>
        <w:t>Η οικογένεια μου</w:t>
      </w:r>
    </w:p>
    <w:p w:rsidR="004F4C21" w:rsidRPr="004F4C21" w:rsidRDefault="004F4C21" w:rsidP="00973574">
      <w:r>
        <w:rPr>
          <w:noProof/>
          <w:lang w:eastAsia="el-GR"/>
        </w:rPr>
        <w:drawing>
          <wp:inline distT="0" distB="0" distL="0" distR="0">
            <wp:extent cx="5486400" cy="3200400"/>
            <wp:effectExtent l="0" t="0" r="0" b="0"/>
            <wp:docPr id="5" name="Διάγραμμα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sectPr w:rsidR="004F4C21" w:rsidRPr="004F4C21" w:rsidSect="00E84308">
      <w:headerReference w:type="default" r:id="rId22"/>
      <w:footerReference w:type="default" r:id="rId23"/>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E34" w:rsidRDefault="00953E34" w:rsidP="00E84308">
      <w:pPr>
        <w:spacing w:before="0" w:after="0" w:line="240" w:lineRule="auto"/>
      </w:pPr>
      <w:r>
        <w:separator/>
      </w:r>
    </w:p>
  </w:endnote>
  <w:endnote w:type="continuationSeparator" w:id="1">
    <w:p w:rsidR="00953E34" w:rsidRDefault="00953E34" w:rsidP="00E84308">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308" w:rsidRDefault="00E84308">
    <w:pPr>
      <w:pStyle w:val="a4"/>
      <w:rPr>
        <w:lang w:val="en-US"/>
      </w:rPr>
    </w:pPr>
  </w:p>
  <w:p w:rsidR="00E84308" w:rsidRPr="004F4C21" w:rsidRDefault="004F4C21">
    <w:pPr>
      <w:pStyle w:val="a4"/>
      <w:rPr>
        <w:lang w:val="en-US"/>
      </w:rPr>
    </w:pPr>
    <w:r>
      <w:rPr>
        <w:lang w:val="en-US"/>
      </w:rPr>
      <w:t>1</w:t>
    </w:r>
  </w:p>
  <w:p w:rsidR="00E84308" w:rsidRDefault="00E8430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C21" w:rsidRDefault="004F4C21">
    <w:pPr>
      <w:pStyle w:val="a4"/>
      <w:rPr>
        <w:lang w:val="en-US"/>
      </w:rPr>
    </w:pPr>
  </w:p>
  <w:p w:rsidR="004F4C21" w:rsidRPr="004F4C21" w:rsidRDefault="004F4C21">
    <w:pPr>
      <w:pStyle w:val="a4"/>
      <w:rPr>
        <w:lang w:val="en-US"/>
      </w:rPr>
    </w:pPr>
    <w:r>
      <w:rPr>
        <w:lang w:val="en-US"/>
      </w:rPr>
      <w:t>2-1</w:t>
    </w:r>
  </w:p>
  <w:p w:rsidR="004F4C21" w:rsidRDefault="004F4C2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C21" w:rsidRDefault="004F4C21">
    <w:pPr>
      <w:pStyle w:val="a4"/>
      <w:rPr>
        <w:lang w:val="en-US"/>
      </w:rPr>
    </w:pPr>
  </w:p>
  <w:p w:rsidR="004F4C21" w:rsidRPr="004F4C21" w:rsidRDefault="004F4C21">
    <w:pPr>
      <w:pStyle w:val="a4"/>
      <w:rPr>
        <w:lang w:val="en-US"/>
      </w:rPr>
    </w:pPr>
    <w:r>
      <w:rPr>
        <w:lang w:val="en-US"/>
      </w:rPr>
      <w:t>3-2</w:t>
    </w:r>
  </w:p>
  <w:p w:rsidR="004F4C21" w:rsidRDefault="004F4C21">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C21" w:rsidRDefault="004F4C21">
    <w:pPr>
      <w:pStyle w:val="a4"/>
      <w:rPr>
        <w:lang w:val="en-US"/>
      </w:rPr>
    </w:pPr>
  </w:p>
  <w:p w:rsidR="004F4C21" w:rsidRPr="004F4C21" w:rsidRDefault="004F4C21">
    <w:pPr>
      <w:pStyle w:val="a4"/>
      <w:rPr>
        <w:lang w:val="en-US"/>
      </w:rPr>
    </w:pPr>
    <w:r>
      <w:rPr>
        <w:lang w:val="en-US"/>
      </w:rPr>
      <w:t>4-3</w:t>
    </w:r>
  </w:p>
  <w:p w:rsidR="004F4C21" w:rsidRDefault="004F4C21">
    <w:pPr>
      <w:pStyle w:val="a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C21" w:rsidRDefault="004F4C21">
    <w:pPr>
      <w:pStyle w:val="a4"/>
    </w:pPr>
    <w:r>
      <w:rPr>
        <w:lang w:val="en-US"/>
      </w:rPr>
      <w:t>5-4</w:t>
    </w:r>
  </w:p>
  <w:p w:rsidR="004F4C21" w:rsidRDefault="004F4C21">
    <w:pPr>
      <w:pStyle w:val="a4"/>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C21" w:rsidRDefault="004F4C21">
    <w:pPr>
      <w:pStyle w:val="a4"/>
    </w:pPr>
    <w:r>
      <w:rPr>
        <w:lang w:val="en-US"/>
      </w:rPr>
      <w:t>6-5</w:t>
    </w:r>
  </w:p>
  <w:p w:rsidR="004F4C21" w:rsidRDefault="004F4C2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E34" w:rsidRDefault="00953E34" w:rsidP="00E84308">
      <w:pPr>
        <w:spacing w:before="0" w:after="0" w:line="240" w:lineRule="auto"/>
      </w:pPr>
      <w:r>
        <w:separator/>
      </w:r>
    </w:p>
  </w:footnote>
  <w:footnote w:type="continuationSeparator" w:id="1">
    <w:p w:rsidR="00953E34" w:rsidRDefault="00953E34" w:rsidP="00E84308">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C21" w:rsidRDefault="004F4C21">
    <w:pPr>
      <w:pStyle w:val="a3"/>
    </w:pPr>
  </w:p>
  <w:p w:rsidR="00E84308" w:rsidRDefault="00E8430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C21" w:rsidRPr="004F4C21" w:rsidRDefault="004F4C21">
    <w:pPr>
      <w:pStyle w:val="a3"/>
      <w:rPr>
        <w:lang w:val="en-US"/>
      </w:rPr>
    </w:pPr>
    <w:r>
      <w:rPr>
        <w:lang w:val="en-US"/>
      </w:rPr>
      <w:t>1</w:t>
    </w:r>
    <w:r w:rsidRPr="004F4C21">
      <w:rPr>
        <w:vertAlign w:val="superscript"/>
      </w:rPr>
      <w:t>ο</w:t>
    </w:r>
    <w:r>
      <w:t xml:space="preserve"> </w:t>
    </w:r>
    <w:r>
      <w:rPr>
        <w:lang w:val="en-US"/>
      </w:rPr>
      <w:t>fire</w:t>
    </w:r>
  </w:p>
  <w:p w:rsidR="004F4C21" w:rsidRDefault="004F4C2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C21" w:rsidRPr="004F4C21" w:rsidRDefault="004F4C21">
    <w:pPr>
      <w:pStyle w:val="a3"/>
      <w:rPr>
        <w:lang w:val="en-US"/>
      </w:rPr>
    </w:pPr>
    <w:r>
      <w:rPr>
        <w:lang w:val="en-US"/>
      </w:rPr>
      <w:t>2</w:t>
    </w:r>
    <w:r w:rsidRPr="004F4C21">
      <w:rPr>
        <w:vertAlign w:val="superscript"/>
      </w:rPr>
      <w:t>ο</w:t>
    </w:r>
    <w:r>
      <w:t xml:space="preserve"> </w:t>
    </w:r>
    <w:r>
      <w:rPr>
        <w:lang w:val="en-US"/>
      </w:rPr>
      <w:t>soils</w:t>
    </w:r>
  </w:p>
  <w:p w:rsidR="004F4C21" w:rsidRDefault="004F4C21">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C21" w:rsidRPr="004F4C21" w:rsidRDefault="004F4C21">
    <w:pPr>
      <w:pStyle w:val="a3"/>
      <w:rPr>
        <w:lang w:val="en-US"/>
      </w:rPr>
    </w:pPr>
  </w:p>
  <w:p w:rsidR="004F4C21" w:rsidRPr="004F4C21" w:rsidRDefault="004F4C21">
    <w:pPr>
      <w:pStyle w:val="a3"/>
      <w:rPr>
        <w:lang w:val="en-US"/>
      </w:rPr>
    </w:pPr>
    <w:r>
      <w:rPr>
        <w:lang w:val="en-US"/>
      </w:rPr>
      <w:t>3</w:t>
    </w:r>
    <w:r w:rsidRPr="004F4C21">
      <w:rPr>
        <w:vertAlign w:val="superscript"/>
      </w:rPr>
      <w:t>ο</w:t>
    </w:r>
    <w:r>
      <w:t xml:space="preserve"> </w:t>
    </w:r>
    <w:r>
      <w:rPr>
        <w:lang w:val="en-US"/>
      </w:rPr>
      <w:t>biogemistry</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C21" w:rsidRPr="004F4C21" w:rsidRDefault="004F4C21" w:rsidP="004F4C21">
    <w:pPr>
      <w:pStyle w:val="a3"/>
      <w:ind w:firstLine="0"/>
      <w:rPr>
        <w:lang w:val="en-US"/>
      </w:rPr>
    </w:pPr>
    <w:r>
      <w:rPr>
        <w:lang w:val="en-US"/>
      </w:rPr>
      <w:t>4</w:t>
    </w:r>
    <w:r w:rsidRPr="004F4C21">
      <w:rPr>
        <w:vertAlign w:val="superscript"/>
      </w:rPr>
      <w:t>ο</w:t>
    </w:r>
    <w:r>
      <w:t xml:space="preserve"> </w:t>
    </w:r>
    <w:r>
      <w:rPr>
        <w:lang w:val="en-US"/>
      </w:rPr>
      <w:t>disturbance</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C21" w:rsidRPr="004F4C21" w:rsidRDefault="004F4C21" w:rsidP="004F4C21">
    <w:pPr>
      <w:pStyle w:val="a3"/>
      <w:ind w:firstLine="0"/>
      <w:rPr>
        <w:lang w:val="en-US"/>
      </w:rPr>
    </w:pPr>
    <w:r>
      <w:rPr>
        <w:lang w:val="en-US"/>
      </w:rPr>
      <w:t>5</w:t>
    </w:r>
    <w:r w:rsidRPr="004F4C21">
      <w:rPr>
        <w:vertAlign w:val="superscript"/>
      </w:rPr>
      <w:t>ο</w:t>
    </w:r>
    <w:r>
      <w:t xml:space="preserve"> </w:t>
    </w:r>
    <w:r>
      <w:rPr>
        <w:lang w:val="en-US"/>
      </w:rPr>
      <w:t>trees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trackRevision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747C8"/>
    <w:rsid w:val="001747C8"/>
    <w:rsid w:val="00412083"/>
    <w:rsid w:val="004717C2"/>
    <w:rsid w:val="004F4C21"/>
    <w:rsid w:val="00953E34"/>
    <w:rsid w:val="00973574"/>
    <w:rsid w:val="00AF132F"/>
    <w:rsid w:val="00B052D1"/>
    <w:rsid w:val="00BB276D"/>
    <w:rsid w:val="00E84308"/>
    <w:rsid w:val="00F420E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574"/>
    <w:pPr>
      <w:spacing w:before="240" w:after="240" w:line="312" w:lineRule="auto"/>
      <w:ind w:firstLine="709"/>
    </w:pPr>
    <w:rPr>
      <w:rFonts w:ascii="Times New Roman" w:hAnsi="Times New Roman"/>
    </w:rPr>
  </w:style>
  <w:style w:type="paragraph" w:styleId="1">
    <w:name w:val="heading 1"/>
    <w:basedOn w:val="a"/>
    <w:next w:val="a"/>
    <w:link w:val="1Char"/>
    <w:uiPriority w:val="9"/>
    <w:qFormat/>
    <w:rsid w:val="00B052D1"/>
    <w:pPr>
      <w:keepNext/>
      <w:keepLines/>
      <w:spacing w:before="480" w:after="380"/>
      <w:outlineLvl w:val="0"/>
    </w:pPr>
    <w:rPr>
      <w:rFonts w:ascii="Arial" w:eastAsiaTheme="majorEastAsia" w:hAnsi="Arial" w:cstheme="majorBidi"/>
      <w:b/>
      <w:bCs/>
      <w:color w:val="FF0000"/>
      <w:sz w:val="34"/>
      <w:szCs w:val="28"/>
    </w:rPr>
  </w:style>
  <w:style w:type="paragraph" w:styleId="2">
    <w:name w:val="heading 2"/>
    <w:basedOn w:val="a"/>
    <w:next w:val="a"/>
    <w:link w:val="2Char"/>
    <w:uiPriority w:val="9"/>
    <w:unhideWhenUsed/>
    <w:qFormat/>
    <w:rsid w:val="00B052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4F4C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052D1"/>
    <w:rPr>
      <w:rFonts w:ascii="Arial" w:eastAsiaTheme="majorEastAsia" w:hAnsi="Arial" w:cstheme="majorBidi"/>
      <w:b/>
      <w:bCs/>
      <w:color w:val="FF0000"/>
      <w:sz w:val="34"/>
      <w:szCs w:val="28"/>
    </w:rPr>
  </w:style>
  <w:style w:type="character" w:customStyle="1" w:styleId="2Char">
    <w:name w:val="Επικεφαλίδα 2 Char"/>
    <w:basedOn w:val="a0"/>
    <w:link w:val="2"/>
    <w:uiPriority w:val="9"/>
    <w:rsid w:val="00B052D1"/>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unhideWhenUsed/>
    <w:rsid w:val="00E84308"/>
    <w:pPr>
      <w:tabs>
        <w:tab w:val="center" w:pos="4153"/>
        <w:tab w:val="right" w:pos="8306"/>
      </w:tabs>
      <w:spacing w:before="0" w:after="0" w:line="240" w:lineRule="auto"/>
    </w:pPr>
  </w:style>
  <w:style w:type="character" w:customStyle="1" w:styleId="Char">
    <w:name w:val="Κεφαλίδα Char"/>
    <w:basedOn w:val="a0"/>
    <w:link w:val="a3"/>
    <w:uiPriority w:val="99"/>
    <w:rsid w:val="00E84308"/>
    <w:rPr>
      <w:rFonts w:ascii="Times New Roman" w:hAnsi="Times New Roman"/>
    </w:rPr>
  </w:style>
  <w:style w:type="paragraph" w:styleId="a4">
    <w:name w:val="footer"/>
    <w:basedOn w:val="a"/>
    <w:link w:val="Char0"/>
    <w:uiPriority w:val="99"/>
    <w:unhideWhenUsed/>
    <w:rsid w:val="00E84308"/>
    <w:pPr>
      <w:tabs>
        <w:tab w:val="center" w:pos="4153"/>
        <w:tab w:val="right" w:pos="8306"/>
      </w:tabs>
      <w:spacing w:before="0" w:after="0" w:line="240" w:lineRule="auto"/>
    </w:pPr>
  </w:style>
  <w:style w:type="character" w:customStyle="1" w:styleId="Char0">
    <w:name w:val="Υποσέλιδο Char"/>
    <w:basedOn w:val="a0"/>
    <w:link w:val="a4"/>
    <w:uiPriority w:val="99"/>
    <w:rsid w:val="00E84308"/>
    <w:rPr>
      <w:rFonts w:ascii="Times New Roman" w:hAnsi="Times New Roman"/>
    </w:rPr>
  </w:style>
  <w:style w:type="paragraph" w:styleId="a5">
    <w:name w:val="Balloon Text"/>
    <w:basedOn w:val="a"/>
    <w:link w:val="Char1"/>
    <w:uiPriority w:val="99"/>
    <w:semiHidden/>
    <w:unhideWhenUsed/>
    <w:rsid w:val="00E84308"/>
    <w:pPr>
      <w:spacing w:before="0"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E84308"/>
    <w:rPr>
      <w:rFonts w:ascii="Tahoma" w:hAnsi="Tahoma" w:cs="Tahoma"/>
      <w:sz w:val="16"/>
      <w:szCs w:val="16"/>
    </w:rPr>
  </w:style>
  <w:style w:type="table" w:styleId="a6">
    <w:name w:val="Table Grid"/>
    <w:basedOn w:val="a1"/>
    <w:uiPriority w:val="59"/>
    <w:rsid w:val="004F4C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Char">
    <w:name w:val="Επικεφαλίδα 3 Char"/>
    <w:basedOn w:val="a0"/>
    <w:link w:val="3"/>
    <w:uiPriority w:val="9"/>
    <w:rsid w:val="004F4C21"/>
    <w:rPr>
      <w:rFonts w:asciiTheme="majorHAnsi" w:eastAsiaTheme="majorEastAsia" w:hAnsiTheme="majorHAnsi" w:cstheme="majorBidi"/>
      <w:b/>
      <w:bCs/>
      <w:color w:val="4F81BD" w:themeColor="accent1"/>
    </w:rPr>
  </w:style>
  <w:style w:type="paragraph" w:styleId="a7">
    <w:name w:val="No Spacing"/>
    <w:link w:val="Char2"/>
    <w:uiPriority w:val="1"/>
    <w:qFormat/>
    <w:rsid w:val="004F4C21"/>
    <w:pPr>
      <w:spacing w:after="0" w:line="240" w:lineRule="auto"/>
    </w:pPr>
    <w:rPr>
      <w:rFonts w:eastAsiaTheme="minorEastAsia"/>
    </w:rPr>
  </w:style>
  <w:style w:type="character" w:customStyle="1" w:styleId="Char2">
    <w:name w:val="Χωρίς διάστιχο Char"/>
    <w:basedOn w:val="a0"/>
    <w:link w:val="a7"/>
    <w:uiPriority w:val="1"/>
    <w:rsid w:val="004F4C21"/>
    <w:rPr>
      <w:rFonts w:eastAsiaTheme="minorEastAsia"/>
    </w:rPr>
  </w:style>
  <w:style w:type="paragraph" w:styleId="a8">
    <w:name w:val="TOC Heading"/>
    <w:basedOn w:val="1"/>
    <w:next w:val="a"/>
    <w:uiPriority w:val="39"/>
    <w:semiHidden/>
    <w:unhideWhenUsed/>
    <w:qFormat/>
    <w:rsid w:val="004F4C21"/>
    <w:pPr>
      <w:spacing w:after="0" w:line="276" w:lineRule="auto"/>
      <w:ind w:firstLine="0"/>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4F4C21"/>
    <w:pPr>
      <w:spacing w:after="100"/>
    </w:pPr>
  </w:style>
  <w:style w:type="paragraph" w:styleId="20">
    <w:name w:val="toc 2"/>
    <w:basedOn w:val="a"/>
    <w:next w:val="a"/>
    <w:autoRedefine/>
    <w:uiPriority w:val="39"/>
    <w:unhideWhenUsed/>
    <w:rsid w:val="004F4C21"/>
    <w:pPr>
      <w:spacing w:after="100"/>
      <w:ind w:left="220"/>
    </w:pPr>
  </w:style>
  <w:style w:type="character" w:styleId="-">
    <w:name w:val="Hyperlink"/>
    <w:basedOn w:val="a0"/>
    <w:uiPriority w:val="99"/>
    <w:unhideWhenUsed/>
    <w:rsid w:val="004F4C2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3863342">
      <w:bodyDiv w:val="1"/>
      <w:marLeft w:val="0"/>
      <w:marRight w:val="0"/>
      <w:marTop w:val="0"/>
      <w:marBottom w:val="0"/>
      <w:divBdr>
        <w:top w:val="none" w:sz="0" w:space="0" w:color="auto"/>
        <w:left w:val="none" w:sz="0" w:space="0" w:color="auto"/>
        <w:bottom w:val="none" w:sz="0" w:space="0" w:color="auto"/>
        <w:right w:val="none" w:sz="0" w:space="0" w:color="auto"/>
      </w:divBdr>
      <w:divsChild>
        <w:div w:id="1668626665">
          <w:marLeft w:val="0"/>
          <w:marRight w:val="0"/>
          <w:marTop w:val="0"/>
          <w:marBottom w:val="120"/>
          <w:divBdr>
            <w:top w:val="none" w:sz="0" w:space="0" w:color="auto"/>
            <w:left w:val="none" w:sz="0" w:space="0" w:color="auto"/>
            <w:bottom w:val="none" w:sz="0" w:space="0" w:color="auto"/>
            <w:right w:val="none" w:sz="0" w:space="0" w:color="auto"/>
          </w:divBdr>
        </w:div>
        <w:div w:id="2048214425">
          <w:marLeft w:val="0"/>
          <w:marRight w:val="336"/>
          <w:marTop w:val="120"/>
          <w:marBottom w:val="312"/>
          <w:divBdr>
            <w:top w:val="none" w:sz="0" w:space="0" w:color="auto"/>
            <w:left w:val="none" w:sz="0" w:space="0" w:color="auto"/>
            <w:bottom w:val="none" w:sz="0" w:space="0" w:color="auto"/>
            <w:right w:val="none" w:sz="0" w:space="0" w:color="auto"/>
          </w:divBdr>
          <w:divsChild>
            <w:div w:id="1118062533">
              <w:marLeft w:val="0"/>
              <w:marRight w:val="0"/>
              <w:marTop w:val="0"/>
              <w:marBottom w:val="0"/>
              <w:divBdr>
                <w:top w:val="single" w:sz="2" w:space="1" w:color="C8CCD1"/>
                <w:left w:val="single" w:sz="2" w:space="1" w:color="C8CCD1"/>
                <w:bottom w:val="single" w:sz="2" w:space="1" w:color="C8CCD1"/>
                <w:right w:val="single" w:sz="2" w:space="1" w:color="C8CCD1"/>
              </w:divBdr>
              <w:divsChild>
                <w:div w:id="733432692">
                  <w:marLeft w:val="8"/>
                  <w:marRight w:val="8"/>
                  <w:marTop w:val="8"/>
                  <w:marBottom w:val="8"/>
                  <w:divBdr>
                    <w:top w:val="none" w:sz="0" w:space="0" w:color="auto"/>
                    <w:left w:val="none" w:sz="0" w:space="0" w:color="auto"/>
                    <w:bottom w:val="none" w:sz="0" w:space="0" w:color="auto"/>
                    <w:right w:val="none" w:sz="0" w:space="0" w:color="auto"/>
                  </w:divBdr>
                  <w:divsChild>
                    <w:div w:id="1289969255">
                      <w:marLeft w:val="0"/>
                      <w:marRight w:val="0"/>
                      <w:marTop w:val="0"/>
                      <w:marBottom w:val="0"/>
                      <w:divBdr>
                        <w:top w:val="single" w:sz="2" w:space="0" w:color="C8CCD1"/>
                        <w:left w:val="single" w:sz="2" w:space="0" w:color="C8CCD1"/>
                        <w:bottom w:val="single" w:sz="2" w:space="0" w:color="C8CCD1"/>
                        <w:right w:val="single" w:sz="2" w:space="0" w:color="C8CCD1"/>
                      </w:divBdr>
                    </w:div>
                  </w:divsChild>
                </w:div>
                <w:div w:id="490411852">
                  <w:marLeft w:val="8"/>
                  <w:marRight w:val="8"/>
                  <w:marTop w:val="8"/>
                  <w:marBottom w:val="8"/>
                  <w:divBdr>
                    <w:top w:val="none" w:sz="0" w:space="0" w:color="auto"/>
                    <w:left w:val="none" w:sz="0" w:space="0" w:color="auto"/>
                    <w:bottom w:val="none" w:sz="0" w:space="0" w:color="auto"/>
                    <w:right w:val="none" w:sz="0" w:space="0" w:color="auto"/>
                  </w:divBdr>
                  <w:divsChild>
                    <w:div w:id="1082529894">
                      <w:marLeft w:val="0"/>
                      <w:marRight w:val="0"/>
                      <w:marTop w:val="0"/>
                      <w:marBottom w:val="0"/>
                      <w:divBdr>
                        <w:top w:val="single" w:sz="2" w:space="0" w:color="C8CCD1"/>
                        <w:left w:val="single" w:sz="2" w:space="0" w:color="C8CCD1"/>
                        <w:bottom w:val="single" w:sz="2" w:space="0" w:color="C8CCD1"/>
                        <w:right w:val="single" w:sz="2" w:space="0" w:color="C8CCD1"/>
                      </w:divBdr>
                    </w:div>
                  </w:divsChild>
                </w:div>
              </w:divsChild>
            </w:div>
          </w:divsChild>
        </w:div>
      </w:divsChild>
    </w:div>
    <w:div w:id="291523939">
      <w:bodyDiv w:val="1"/>
      <w:marLeft w:val="0"/>
      <w:marRight w:val="0"/>
      <w:marTop w:val="0"/>
      <w:marBottom w:val="0"/>
      <w:divBdr>
        <w:top w:val="none" w:sz="0" w:space="0" w:color="auto"/>
        <w:left w:val="none" w:sz="0" w:space="0" w:color="auto"/>
        <w:bottom w:val="none" w:sz="0" w:space="0" w:color="auto"/>
        <w:right w:val="none" w:sz="0" w:space="0" w:color="auto"/>
      </w:divBdr>
      <w:divsChild>
        <w:div w:id="2022121858">
          <w:marLeft w:val="0"/>
          <w:marRight w:val="0"/>
          <w:marTop w:val="0"/>
          <w:marBottom w:val="120"/>
          <w:divBdr>
            <w:top w:val="none" w:sz="0" w:space="0" w:color="auto"/>
            <w:left w:val="none" w:sz="0" w:space="0" w:color="auto"/>
            <w:bottom w:val="none" w:sz="0" w:space="0" w:color="auto"/>
            <w:right w:val="none" w:sz="0" w:space="0" w:color="auto"/>
          </w:divBdr>
        </w:div>
      </w:divsChild>
    </w:div>
    <w:div w:id="566573571">
      <w:bodyDiv w:val="1"/>
      <w:marLeft w:val="0"/>
      <w:marRight w:val="0"/>
      <w:marTop w:val="0"/>
      <w:marBottom w:val="0"/>
      <w:divBdr>
        <w:top w:val="none" w:sz="0" w:space="0" w:color="auto"/>
        <w:left w:val="none" w:sz="0" w:space="0" w:color="auto"/>
        <w:bottom w:val="none" w:sz="0" w:space="0" w:color="auto"/>
        <w:right w:val="none" w:sz="0" w:space="0" w:color="auto"/>
      </w:divBdr>
      <w:divsChild>
        <w:div w:id="6562449">
          <w:marLeft w:val="0"/>
          <w:marRight w:val="0"/>
          <w:marTop w:val="0"/>
          <w:marBottom w:val="120"/>
          <w:divBdr>
            <w:top w:val="none" w:sz="0" w:space="0" w:color="auto"/>
            <w:left w:val="none" w:sz="0" w:space="0" w:color="auto"/>
            <w:bottom w:val="none" w:sz="0" w:space="0" w:color="auto"/>
            <w:right w:val="none" w:sz="0" w:space="0" w:color="auto"/>
          </w:divBdr>
        </w:div>
      </w:divsChild>
    </w:div>
    <w:div w:id="1062800471">
      <w:bodyDiv w:val="1"/>
      <w:marLeft w:val="0"/>
      <w:marRight w:val="0"/>
      <w:marTop w:val="0"/>
      <w:marBottom w:val="0"/>
      <w:divBdr>
        <w:top w:val="none" w:sz="0" w:space="0" w:color="auto"/>
        <w:left w:val="none" w:sz="0" w:space="0" w:color="auto"/>
        <w:bottom w:val="none" w:sz="0" w:space="0" w:color="auto"/>
        <w:right w:val="none" w:sz="0" w:space="0" w:color="auto"/>
      </w:divBdr>
      <w:divsChild>
        <w:div w:id="1810587497">
          <w:marLeft w:val="0"/>
          <w:marRight w:val="0"/>
          <w:marTop w:val="0"/>
          <w:marBottom w:val="120"/>
          <w:divBdr>
            <w:top w:val="none" w:sz="0" w:space="0" w:color="auto"/>
            <w:left w:val="none" w:sz="0" w:space="0" w:color="auto"/>
            <w:bottom w:val="none" w:sz="0" w:space="0" w:color="auto"/>
            <w:right w:val="none" w:sz="0" w:space="0" w:color="auto"/>
          </w:divBdr>
        </w:div>
        <w:div w:id="1965229625">
          <w:marLeft w:val="0"/>
          <w:marRight w:val="0"/>
          <w:marTop w:val="0"/>
          <w:marBottom w:val="120"/>
          <w:divBdr>
            <w:top w:val="none" w:sz="0" w:space="0" w:color="auto"/>
            <w:left w:val="none" w:sz="0" w:space="0" w:color="auto"/>
            <w:bottom w:val="none" w:sz="0" w:space="0" w:color="auto"/>
            <w:right w:val="none" w:sz="0" w:space="0" w:color="auto"/>
          </w:divBdr>
        </w:div>
      </w:divsChild>
    </w:div>
    <w:div w:id="2063140133">
      <w:bodyDiv w:val="1"/>
      <w:marLeft w:val="0"/>
      <w:marRight w:val="0"/>
      <w:marTop w:val="0"/>
      <w:marBottom w:val="0"/>
      <w:divBdr>
        <w:top w:val="none" w:sz="0" w:space="0" w:color="auto"/>
        <w:left w:val="none" w:sz="0" w:space="0" w:color="auto"/>
        <w:bottom w:val="none" w:sz="0" w:space="0" w:color="auto"/>
        <w:right w:val="none" w:sz="0" w:space="0" w:color="auto"/>
      </w:divBdr>
      <w:divsChild>
        <w:div w:id="116420071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diagramData" Target="diagrams/data1.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diagramColors" Target="diagrams/colors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1.gif"/><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6.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F9A08B-6783-493E-9EB2-6FDD8E41E5C2}"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el-GR"/>
        </a:p>
      </dgm:t>
    </dgm:pt>
    <dgm:pt modelId="{AFAC4991-157E-4DEA-A4A3-BA7157B9C8C1}">
      <dgm:prSet phldrT="[Κείμενο]"/>
      <dgm:spPr/>
      <dgm:t>
        <a:bodyPr/>
        <a:lstStyle/>
        <a:p>
          <a:r>
            <a:rPr lang="el-GR"/>
            <a:t>Παππους </a:t>
          </a:r>
        </a:p>
      </dgm:t>
    </dgm:pt>
    <dgm:pt modelId="{764FE140-9F88-4758-BEEB-17B00E434387}" type="parTrans" cxnId="{6AD41C7E-3B08-4D24-A67F-000A8571ECC1}">
      <dgm:prSet/>
      <dgm:spPr/>
      <dgm:t>
        <a:bodyPr/>
        <a:lstStyle/>
        <a:p>
          <a:endParaRPr lang="el-GR"/>
        </a:p>
      </dgm:t>
    </dgm:pt>
    <dgm:pt modelId="{806F5C4E-BD0E-4DFF-A518-312778AECB47}" type="sibTrans" cxnId="{6AD41C7E-3B08-4D24-A67F-000A8571ECC1}">
      <dgm:prSet/>
      <dgm:spPr/>
      <dgm:t>
        <a:bodyPr/>
        <a:lstStyle/>
        <a:p>
          <a:endParaRPr lang="el-GR"/>
        </a:p>
      </dgm:t>
    </dgm:pt>
    <dgm:pt modelId="{046238AE-FACE-4DFB-A7B7-A8EA4CAD8104}">
      <dgm:prSet phldrT="[Κείμενο]"/>
      <dgm:spPr/>
      <dgm:t>
        <a:bodyPr/>
        <a:lstStyle/>
        <a:p>
          <a:r>
            <a:rPr lang="el-GR"/>
            <a:t>Μαμα</a:t>
          </a:r>
        </a:p>
      </dgm:t>
    </dgm:pt>
    <dgm:pt modelId="{233FF20E-E44B-440F-93B2-E6251E394BF8}" type="parTrans" cxnId="{6B137498-B985-45B2-B7A6-F3AE2ED25920}">
      <dgm:prSet/>
      <dgm:spPr/>
      <dgm:t>
        <a:bodyPr/>
        <a:lstStyle/>
        <a:p>
          <a:endParaRPr lang="el-GR"/>
        </a:p>
      </dgm:t>
    </dgm:pt>
    <dgm:pt modelId="{C94507C5-3FF9-49E9-8A19-DDFAA2BD9D9A}" type="sibTrans" cxnId="{6B137498-B985-45B2-B7A6-F3AE2ED25920}">
      <dgm:prSet/>
      <dgm:spPr/>
      <dgm:t>
        <a:bodyPr/>
        <a:lstStyle/>
        <a:p>
          <a:endParaRPr lang="el-GR"/>
        </a:p>
      </dgm:t>
    </dgm:pt>
    <dgm:pt modelId="{5666A3FC-8649-4F62-9BDE-4F4E4744ECA3}">
      <dgm:prSet phldrT="[Κείμενο]"/>
      <dgm:spPr/>
      <dgm:t>
        <a:bodyPr/>
        <a:lstStyle/>
        <a:p>
          <a:r>
            <a:rPr lang="el-GR"/>
            <a:t>Μπαμπας</a:t>
          </a:r>
        </a:p>
      </dgm:t>
    </dgm:pt>
    <dgm:pt modelId="{C79579C5-F6F7-4DBD-ACD8-18E5983E57AF}" type="parTrans" cxnId="{7F484FF4-3AFB-4A12-9D78-E15BC8A56D89}">
      <dgm:prSet/>
      <dgm:spPr/>
      <dgm:t>
        <a:bodyPr/>
        <a:lstStyle/>
        <a:p>
          <a:endParaRPr lang="el-GR"/>
        </a:p>
      </dgm:t>
    </dgm:pt>
    <dgm:pt modelId="{CBF214A5-B98C-4195-85C2-E4420FB1D4EC}" type="sibTrans" cxnId="{7F484FF4-3AFB-4A12-9D78-E15BC8A56D89}">
      <dgm:prSet/>
      <dgm:spPr/>
      <dgm:t>
        <a:bodyPr/>
        <a:lstStyle/>
        <a:p>
          <a:endParaRPr lang="el-GR"/>
        </a:p>
      </dgm:t>
    </dgm:pt>
    <dgm:pt modelId="{32DAD4D6-D05F-425F-906C-1C333FA09E12}">
      <dgm:prSet phldrT="[Κείμενο]"/>
      <dgm:spPr/>
      <dgm:t>
        <a:bodyPr/>
        <a:lstStyle/>
        <a:p>
          <a:r>
            <a:rPr lang="el-GR"/>
            <a:t>Εγω</a:t>
          </a:r>
        </a:p>
      </dgm:t>
    </dgm:pt>
    <dgm:pt modelId="{8699456E-2BD5-4229-A588-C587B77EF45D}" type="parTrans" cxnId="{D7C009DB-B990-4B31-A8CE-330F04503F78}">
      <dgm:prSet/>
      <dgm:spPr/>
      <dgm:t>
        <a:bodyPr/>
        <a:lstStyle/>
        <a:p>
          <a:endParaRPr lang="el-GR"/>
        </a:p>
      </dgm:t>
    </dgm:pt>
    <dgm:pt modelId="{EED4906F-5542-48A5-B7E0-D1D06ACA1A59}" type="sibTrans" cxnId="{D7C009DB-B990-4B31-A8CE-330F04503F78}">
      <dgm:prSet/>
      <dgm:spPr/>
      <dgm:t>
        <a:bodyPr/>
        <a:lstStyle/>
        <a:p>
          <a:endParaRPr lang="el-GR"/>
        </a:p>
      </dgm:t>
    </dgm:pt>
    <dgm:pt modelId="{B130CD29-45B7-4A01-B1A2-4B0530EFD6C2}">
      <dgm:prSet/>
      <dgm:spPr/>
      <dgm:t>
        <a:bodyPr/>
        <a:lstStyle/>
        <a:p>
          <a:r>
            <a:rPr lang="el-GR"/>
            <a:t>Γιαγια</a:t>
          </a:r>
        </a:p>
      </dgm:t>
    </dgm:pt>
    <dgm:pt modelId="{8DA3E06A-595F-4247-ACE6-7CAFCFD822A4}" type="parTrans" cxnId="{B2CFA86F-3E87-49C3-B116-246C8F9A5054}">
      <dgm:prSet/>
      <dgm:spPr/>
      <dgm:t>
        <a:bodyPr/>
        <a:lstStyle/>
        <a:p>
          <a:endParaRPr lang="el-GR"/>
        </a:p>
      </dgm:t>
    </dgm:pt>
    <dgm:pt modelId="{47627F5F-F657-4AE1-857C-6D860D35CFDC}" type="sibTrans" cxnId="{B2CFA86F-3E87-49C3-B116-246C8F9A5054}">
      <dgm:prSet/>
      <dgm:spPr/>
      <dgm:t>
        <a:bodyPr/>
        <a:lstStyle/>
        <a:p>
          <a:endParaRPr lang="el-GR"/>
        </a:p>
      </dgm:t>
    </dgm:pt>
    <dgm:pt modelId="{9FC373E6-B5A5-4ECF-9D73-7E296A097236}">
      <dgm:prSet phldrT="[Κείμενο]"/>
      <dgm:spPr/>
      <dgm:t>
        <a:bodyPr/>
        <a:lstStyle/>
        <a:p>
          <a:r>
            <a:rPr lang="el-GR"/>
            <a:t>Αδερρφη</a:t>
          </a:r>
        </a:p>
      </dgm:t>
    </dgm:pt>
    <dgm:pt modelId="{BEE8B4EC-CEDA-41C4-8D20-BAE7D17FEAD0}" type="parTrans" cxnId="{D2B357B5-D8BF-4935-8178-C1C9CAAD5DCA}">
      <dgm:prSet/>
      <dgm:spPr/>
      <dgm:t>
        <a:bodyPr/>
        <a:lstStyle/>
        <a:p>
          <a:endParaRPr lang="el-GR"/>
        </a:p>
      </dgm:t>
    </dgm:pt>
    <dgm:pt modelId="{CAA112B6-0798-438D-9CD6-CF306B6000FC}" type="sibTrans" cxnId="{D2B357B5-D8BF-4935-8178-C1C9CAAD5DCA}">
      <dgm:prSet/>
      <dgm:spPr/>
      <dgm:t>
        <a:bodyPr/>
        <a:lstStyle/>
        <a:p>
          <a:endParaRPr lang="el-GR"/>
        </a:p>
      </dgm:t>
    </dgm:pt>
    <dgm:pt modelId="{E4936783-C0B3-451E-9455-6449DED22312}" type="pres">
      <dgm:prSet presAssocID="{10F9A08B-6783-493E-9EB2-6FDD8E41E5C2}" presName="cycle" presStyleCnt="0">
        <dgm:presLayoutVars>
          <dgm:dir/>
          <dgm:resizeHandles val="exact"/>
        </dgm:presLayoutVars>
      </dgm:prSet>
      <dgm:spPr/>
    </dgm:pt>
    <dgm:pt modelId="{C39053B9-B172-4A31-AA5B-EFCE2AE9C29A}" type="pres">
      <dgm:prSet presAssocID="{AFAC4991-157E-4DEA-A4A3-BA7157B9C8C1}" presName="node" presStyleLbl="node1" presStyleIdx="0" presStyleCnt="6">
        <dgm:presLayoutVars>
          <dgm:bulletEnabled val="1"/>
        </dgm:presLayoutVars>
      </dgm:prSet>
      <dgm:spPr/>
    </dgm:pt>
    <dgm:pt modelId="{039723D0-F720-422C-9FF6-DF854BBB268F}" type="pres">
      <dgm:prSet presAssocID="{806F5C4E-BD0E-4DFF-A518-312778AECB47}" presName="sibTrans" presStyleLbl="sibTrans2D1" presStyleIdx="0" presStyleCnt="6"/>
      <dgm:spPr/>
    </dgm:pt>
    <dgm:pt modelId="{F6F84A93-A133-46EF-8F04-BC147660BCA0}" type="pres">
      <dgm:prSet presAssocID="{806F5C4E-BD0E-4DFF-A518-312778AECB47}" presName="connectorText" presStyleLbl="sibTrans2D1" presStyleIdx="0" presStyleCnt="6"/>
      <dgm:spPr/>
    </dgm:pt>
    <dgm:pt modelId="{01668708-73B1-477E-8BF9-33DB6B35480E}" type="pres">
      <dgm:prSet presAssocID="{B130CD29-45B7-4A01-B1A2-4B0530EFD6C2}" presName="node" presStyleLbl="node1" presStyleIdx="1" presStyleCnt="6">
        <dgm:presLayoutVars>
          <dgm:bulletEnabled val="1"/>
        </dgm:presLayoutVars>
      </dgm:prSet>
      <dgm:spPr/>
      <dgm:t>
        <a:bodyPr/>
        <a:lstStyle/>
        <a:p>
          <a:endParaRPr lang="el-GR"/>
        </a:p>
      </dgm:t>
    </dgm:pt>
    <dgm:pt modelId="{C5922652-100D-45E4-921D-6EE571590676}" type="pres">
      <dgm:prSet presAssocID="{47627F5F-F657-4AE1-857C-6D860D35CFDC}" presName="sibTrans" presStyleLbl="sibTrans2D1" presStyleIdx="1" presStyleCnt="6"/>
      <dgm:spPr/>
    </dgm:pt>
    <dgm:pt modelId="{9048EA79-F509-4A98-979C-BC23DD726E68}" type="pres">
      <dgm:prSet presAssocID="{47627F5F-F657-4AE1-857C-6D860D35CFDC}" presName="connectorText" presStyleLbl="sibTrans2D1" presStyleIdx="1" presStyleCnt="6"/>
      <dgm:spPr/>
    </dgm:pt>
    <dgm:pt modelId="{9C287150-74B0-4DB6-AF0D-89540F8C568A}" type="pres">
      <dgm:prSet presAssocID="{046238AE-FACE-4DFB-A7B7-A8EA4CAD8104}" presName="node" presStyleLbl="node1" presStyleIdx="2" presStyleCnt="6">
        <dgm:presLayoutVars>
          <dgm:bulletEnabled val="1"/>
        </dgm:presLayoutVars>
      </dgm:prSet>
      <dgm:spPr/>
      <dgm:t>
        <a:bodyPr/>
        <a:lstStyle/>
        <a:p>
          <a:endParaRPr lang="el-GR"/>
        </a:p>
      </dgm:t>
    </dgm:pt>
    <dgm:pt modelId="{9A452124-6939-44E1-86FF-A643CD31C609}" type="pres">
      <dgm:prSet presAssocID="{C94507C5-3FF9-49E9-8A19-DDFAA2BD9D9A}" presName="sibTrans" presStyleLbl="sibTrans2D1" presStyleIdx="2" presStyleCnt="6"/>
      <dgm:spPr/>
    </dgm:pt>
    <dgm:pt modelId="{58B9EA01-B0EB-45E9-AFC9-C80E89DA03BC}" type="pres">
      <dgm:prSet presAssocID="{C94507C5-3FF9-49E9-8A19-DDFAA2BD9D9A}" presName="connectorText" presStyleLbl="sibTrans2D1" presStyleIdx="2" presStyleCnt="6"/>
      <dgm:spPr/>
    </dgm:pt>
    <dgm:pt modelId="{FB0561A9-DE87-46A9-80AB-F2F147E58442}" type="pres">
      <dgm:prSet presAssocID="{5666A3FC-8649-4F62-9BDE-4F4E4744ECA3}" presName="node" presStyleLbl="node1" presStyleIdx="3" presStyleCnt="6">
        <dgm:presLayoutVars>
          <dgm:bulletEnabled val="1"/>
        </dgm:presLayoutVars>
      </dgm:prSet>
      <dgm:spPr/>
      <dgm:t>
        <a:bodyPr/>
        <a:lstStyle/>
        <a:p>
          <a:endParaRPr lang="el-GR"/>
        </a:p>
      </dgm:t>
    </dgm:pt>
    <dgm:pt modelId="{06C08D47-1FAE-4323-AD9D-EC2B8B252308}" type="pres">
      <dgm:prSet presAssocID="{CBF214A5-B98C-4195-85C2-E4420FB1D4EC}" presName="sibTrans" presStyleLbl="sibTrans2D1" presStyleIdx="3" presStyleCnt="6"/>
      <dgm:spPr/>
    </dgm:pt>
    <dgm:pt modelId="{94835A6C-1BC8-44C3-BE60-7734C9CC0E06}" type="pres">
      <dgm:prSet presAssocID="{CBF214A5-B98C-4195-85C2-E4420FB1D4EC}" presName="connectorText" presStyleLbl="sibTrans2D1" presStyleIdx="3" presStyleCnt="6"/>
      <dgm:spPr/>
    </dgm:pt>
    <dgm:pt modelId="{F7594759-40F6-45E1-A53F-4EC5460017FA}" type="pres">
      <dgm:prSet presAssocID="{32DAD4D6-D05F-425F-906C-1C333FA09E12}" presName="node" presStyleLbl="node1" presStyleIdx="4" presStyleCnt="6">
        <dgm:presLayoutVars>
          <dgm:bulletEnabled val="1"/>
        </dgm:presLayoutVars>
      </dgm:prSet>
      <dgm:spPr/>
      <dgm:t>
        <a:bodyPr/>
        <a:lstStyle/>
        <a:p>
          <a:endParaRPr lang="el-GR"/>
        </a:p>
      </dgm:t>
    </dgm:pt>
    <dgm:pt modelId="{A2FF4798-3026-4C10-8253-B94527947D09}" type="pres">
      <dgm:prSet presAssocID="{EED4906F-5542-48A5-B7E0-D1D06ACA1A59}" presName="sibTrans" presStyleLbl="sibTrans2D1" presStyleIdx="4" presStyleCnt="6"/>
      <dgm:spPr/>
    </dgm:pt>
    <dgm:pt modelId="{710149FE-855C-4406-9741-57C15871E1C1}" type="pres">
      <dgm:prSet presAssocID="{EED4906F-5542-48A5-B7E0-D1D06ACA1A59}" presName="connectorText" presStyleLbl="sibTrans2D1" presStyleIdx="4" presStyleCnt="6"/>
      <dgm:spPr/>
    </dgm:pt>
    <dgm:pt modelId="{D4CA2E7B-7C17-43D4-92FB-DE1B286093D2}" type="pres">
      <dgm:prSet presAssocID="{9FC373E6-B5A5-4ECF-9D73-7E296A097236}" presName="node" presStyleLbl="node1" presStyleIdx="5" presStyleCnt="6">
        <dgm:presLayoutVars>
          <dgm:bulletEnabled val="1"/>
        </dgm:presLayoutVars>
      </dgm:prSet>
      <dgm:spPr/>
    </dgm:pt>
    <dgm:pt modelId="{6B2C571E-4D11-4E80-AB25-9B2C7F010D5C}" type="pres">
      <dgm:prSet presAssocID="{CAA112B6-0798-438D-9CD6-CF306B6000FC}" presName="sibTrans" presStyleLbl="sibTrans2D1" presStyleIdx="5" presStyleCnt="6"/>
      <dgm:spPr/>
    </dgm:pt>
    <dgm:pt modelId="{01AE8972-733E-48D6-866A-8A8FF6CA9F57}" type="pres">
      <dgm:prSet presAssocID="{CAA112B6-0798-438D-9CD6-CF306B6000FC}" presName="connectorText" presStyleLbl="sibTrans2D1" presStyleIdx="5" presStyleCnt="6"/>
      <dgm:spPr/>
    </dgm:pt>
  </dgm:ptLst>
  <dgm:cxnLst>
    <dgm:cxn modelId="{B2CFA86F-3E87-49C3-B116-246C8F9A5054}" srcId="{10F9A08B-6783-493E-9EB2-6FDD8E41E5C2}" destId="{B130CD29-45B7-4A01-B1A2-4B0530EFD6C2}" srcOrd="1" destOrd="0" parTransId="{8DA3E06A-595F-4247-ACE6-7CAFCFD822A4}" sibTransId="{47627F5F-F657-4AE1-857C-6D860D35CFDC}"/>
    <dgm:cxn modelId="{6B137498-B985-45B2-B7A6-F3AE2ED25920}" srcId="{10F9A08B-6783-493E-9EB2-6FDD8E41E5C2}" destId="{046238AE-FACE-4DFB-A7B7-A8EA4CAD8104}" srcOrd="2" destOrd="0" parTransId="{233FF20E-E44B-440F-93B2-E6251E394BF8}" sibTransId="{C94507C5-3FF9-49E9-8A19-DDFAA2BD9D9A}"/>
    <dgm:cxn modelId="{D2B92B13-C4F0-4486-B0CA-99CD9DE4A397}" type="presOf" srcId="{806F5C4E-BD0E-4DFF-A518-312778AECB47}" destId="{039723D0-F720-422C-9FF6-DF854BBB268F}" srcOrd="0" destOrd="0" presId="urn:microsoft.com/office/officeart/2005/8/layout/cycle2"/>
    <dgm:cxn modelId="{6ED506AD-E5B9-46E8-8D2D-D6836B9FB485}" type="presOf" srcId="{32DAD4D6-D05F-425F-906C-1C333FA09E12}" destId="{F7594759-40F6-45E1-A53F-4EC5460017FA}" srcOrd="0" destOrd="0" presId="urn:microsoft.com/office/officeart/2005/8/layout/cycle2"/>
    <dgm:cxn modelId="{D2B357B5-D8BF-4935-8178-C1C9CAAD5DCA}" srcId="{10F9A08B-6783-493E-9EB2-6FDD8E41E5C2}" destId="{9FC373E6-B5A5-4ECF-9D73-7E296A097236}" srcOrd="5" destOrd="0" parTransId="{BEE8B4EC-CEDA-41C4-8D20-BAE7D17FEAD0}" sibTransId="{CAA112B6-0798-438D-9CD6-CF306B6000FC}"/>
    <dgm:cxn modelId="{1E2E3C6E-BC14-4256-B57D-C0D0E2015530}" type="presOf" srcId="{9FC373E6-B5A5-4ECF-9D73-7E296A097236}" destId="{D4CA2E7B-7C17-43D4-92FB-DE1B286093D2}" srcOrd="0" destOrd="0" presId="urn:microsoft.com/office/officeart/2005/8/layout/cycle2"/>
    <dgm:cxn modelId="{6AD41C7E-3B08-4D24-A67F-000A8571ECC1}" srcId="{10F9A08B-6783-493E-9EB2-6FDD8E41E5C2}" destId="{AFAC4991-157E-4DEA-A4A3-BA7157B9C8C1}" srcOrd="0" destOrd="0" parTransId="{764FE140-9F88-4758-BEEB-17B00E434387}" sibTransId="{806F5C4E-BD0E-4DFF-A518-312778AECB47}"/>
    <dgm:cxn modelId="{7F484FF4-3AFB-4A12-9D78-E15BC8A56D89}" srcId="{10F9A08B-6783-493E-9EB2-6FDD8E41E5C2}" destId="{5666A3FC-8649-4F62-9BDE-4F4E4744ECA3}" srcOrd="3" destOrd="0" parTransId="{C79579C5-F6F7-4DBD-ACD8-18E5983E57AF}" sibTransId="{CBF214A5-B98C-4195-85C2-E4420FB1D4EC}"/>
    <dgm:cxn modelId="{C2FE2CB8-00EE-4023-941B-7853473550D1}" type="presOf" srcId="{47627F5F-F657-4AE1-857C-6D860D35CFDC}" destId="{9048EA79-F509-4A98-979C-BC23DD726E68}" srcOrd="1" destOrd="0" presId="urn:microsoft.com/office/officeart/2005/8/layout/cycle2"/>
    <dgm:cxn modelId="{E5C3638D-E37E-47FC-9547-B8F861DC6A7E}" type="presOf" srcId="{CBF214A5-B98C-4195-85C2-E4420FB1D4EC}" destId="{06C08D47-1FAE-4323-AD9D-EC2B8B252308}" srcOrd="0" destOrd="0" presId="urn:microsoft.com/office/officeart/2005/8/layout/cycle2"/>
    <dgm:cxn modelId="{B4F121B7-C8DA-4127-B7DB-F5BABDCC0DF1}" type="presOf" srcId="{10F9A08B-6783-493E-9EB2-6FDD8E41E5C2}" destId="{E4936783-C0B3-451E-9455-6449DED22312}" srcOrd="0" destOrd="0" presId="urn:microsoft.com/office/officeart/2005/8/layout/cycle2"/>
    <dgm:cxn modelId="{CBCE6E80-89BD-41D3-930B-A322E70B0040}" type="presOf" srcId="{47627F5F-F657-4AE1-857C-6D860D35CFDC}" destId="{C5922652-100D-45E4-921D-6EE571590676}" srcOrd="0" destOrd="0" presId="urn:microsoft.com/office/officeart/2005/8/layout/cycle2"/>
    <dgm:cxn modelId="{9703210D-8766-47CF-A7C9-AEB8B20E2161}" type="presOf" srcId="{EED4906F-5542-48A5-B7E0-D1D06ACA1A59}" destId="{A2FF4798-3026-4C10-8253-B94527947D09}" srcOrd="0" destOrd="0" presId="urn:microsoft.com/office/officeart/2005/8/layout/cycle2"/>
    <dgm:cxn modelId="{80D4F5F2-AB87-49C9-A5BE-82121A984B64}" type="presOf" srcId="{046238AE-FACE-4DFB-A7B7-A8EA4CAD8104}" destId="{9C287150-74B0-4DB6-AF0D-89540F8C568A}" srcOrd="0" destOrd="0" presId="urn:microsoft.com/office/officeart/2005/8/layout/cycle2"/>
    <dgm:cxn modelId="{E47B6E24-70E4-4E97-ADC4-22FF863C0688}" type="presOf" srcId="{CAA112B6-0798-438D-9CD6-CF306B6000FC}" destId="{6B2C571E-4D11-4E80-AB25-9B2C7F010D5C}" srcOrd="0" destOrd="0" presId="urn:microsoft.com/office/officeart/2005/8/layout/cycle2"/>
    <dgm:cxn modelId="{283A7B43-D901-406F-8482-56AC5EBE9A29}" type="presOf" srcId="{B130CD29-45B7-4A01-B1A2-4B0530EFD6C2}" destId="{01668708-73B1-477E-8BF9-33DB6B35480E}" srcOrd="0" destOrd="0" presId="urn:microsoft.com/office/officeart/2005/8/layout/cycle2"/>
    <dgm:cxn modelId="{D7C009DB-B990-4B31-A8CE-330F04503F78}" srcId="{10F9A08B-6783-493E-9EB2-6FDD8E41E5C2}" destId="{32DAD4D6-D05F-425F-906C-1C333FA09E12}" srcOrd="4" destOrd="0" parTransId="{8699456E-2BD5-4229-A588-C587B77EF45D}" sibTransId="{EED4906F-5542-48A5-B7E0-D1D06ACA1A59}"/>
    <dgm:cxn modelId="{AB8D75BE-27DB-41E0-A1D5-45A5144E13E0}" type="presOf" srcId="{EED4906F-5542-48A5-B7E0-D1D06ACA1A59}" destId="{710149FE-855C-4406-9741-57C15871E1C1}" srcOrd="1" destOrd="0" presId="urn:microsoft.com/office/officeart/2005/8/layout/cycle2"/>
    <dgm:cxn modelId="{781E94EB-8B63-44BB-8EAA-791D2813D072}" type="presOf" srcId="{806F5C4E-BD0E-4DFF-A518-312778AECB47}" destId="{F6F84A93-A133-46EF-8F04-BC147660BCA0}" srcOrd="1" destOrd="0" presId="urn:microsoft.com/office/officeart/2005/8/layout/cycle2"/>
    <dgm:cxn modelId="{9C31DC4A-AA33-4C91-A99E-59F84B2465E6}" type="presOf" srcId="{5666A3FC-8649-4F62-9BDE-4F4E4744ECA3}" destId="{FB0561A9-DE87-46A9-80AB-F2F147E58442}" srcOrd="0" destOrd="0" presId="urn:microsoft.com/office/officeart/2005/8/layout/cycle2"/>
    <dgm:cxn modelId="{685542C7-78C7-49AC-A59A-C1DBA26A1AC4}" type="presOf" srcId="{C94507C5-3FF9-49E9-8A19-DDFAA2BD9D9A}" destId="{58B9EA01-B0EB-45E9-AFC9-C80E89DA03BC}" srcOrd="1" destOrd="0" presId="urn:microsoft.com/office/officeart/2005/8/layout/cycle2"/>
    <dgm:cxn modelId="{1B453981-0329-40D6-B4E6-3B2D39DEB7B2}" type="presOf" srcId="{AFAC4991-157E-4DEA-A4A3-BA7157B9C8C1}" destId="{C39053B9-B172-4A31-AA5B-EFCE2AE9C29A}" srcOrd="0" destOrd="0" presId="urn:microsoft.com/office/officeart/2005/8/layout/cycle2"/>
    <dgm:cxn modelId="{AAA47E75-FBD0-419D-97FF-800113BB7873}" type="presOf" srcId="{C94507C5-3FF9-49E9-8A19-DDFAA2BD9D9A}" destId="{9A452124-6939-44E1-86FF-A643CD31C609}" srcOrd="0" destOrd="0" presId="urn:microsoft.com/office/officeart/2005/8/layout/cycle2"/>
    <dgm:cxn modelId="{E5354FF8-8779-4363-AFA0-8F12B8CC3E27}" type="presOf" srcId="{CBF214A5-B98C-4195-85C2-E4420FB1D4EC}" destId="{94835A6C-1BC8-44C3-BE60-7734C9CC0E06}" srcOrd="1" destOrd="0" presId="urn:microsoft.com/office/officeart/2005/8/layout/cycle2"/>
    <dgm:cxn modelId="{D6476611-7450-41FF-B194-2CBB3DC76866}" type="presOf" srcId="{CAA112B6-0798-438D-9CD6-CF306B6000FC}" destId="{01AE8972-733E-48D6-866A-8A8FF6CA9F57}" srcOrd="1" destOrd="0" presId="urn:microsoft.com/office/officeart/2005/8/layout/cycle2"/>
    <dgm:cxn modelId="{6E3E05F1-4C68-4A02-B118-2601CE4CE60A}" type="presParOf" srcId="{E4936783-C0B3-451E-9455-6449DED22312}" destId="{C39053B9-B172-4A31-AA5B-EFCE2AE9C29A}" srcOrd="0" destOrd="0" presId="urn:microsoft.com/office/officeart/2005/8/layout/cycle2"/>
    <dgm:cxn modelId="{28A25E11-8560-4E65-B84D-43A2B36F6A33}" type="presParOf" srcId="{E4936783-C0B3-451E-9455-6449DED22312}" destId="{039723D0-F720-422C-9FF6-DF854BBB268F}" srcOrd="1" destOrd="0" presId="urn:microsoft.com/office/officeart/2005/8/layout/cycle2"/>
    <dgm:cxn modelId="{AD303DBC-77D0-4F99-8C6F-C1E37EBB2D98}" type="presParOf" srcId="{039723D0-F720-422C-9FF6-DF854BBB268F}" destId="{F6F84A93-A133-46EF-8F04-BC147660BCA0}" srcOrd="0" destOrd="0" presId="urn:microsoft.com/office/officeart/2005/8/layout/cycle2"/>
    <dgm:cxn modelId="{C44D13B4-DF9A-45DC-9BC3-68E224087599}" type="presParOf" srcId="{E4936783-C0B3-451E-9455-6449DED22312}" destId="{01668708-73B1-477E-8BF9-33DB6B35480E}" srcOrd="2" destOrd="0" presId="urn:microsoft.com/office/officeart/2005/8/layout/cycle2"/>
    <dgm:cxn modelId="{9A0A1477-1A52-4A4B-8BE3-DC510C94C584}" type="presParOf" srcId="{E4936783-C0B3-451E-9455-6449DED22312}" destId="{C5922652-100D-45E4-921D-6EE571590676}" srcOrd="3" destOrd="0" presId="urn:microsoft.com/office/officeart/2005/8/layout/cycle2"/>
    <dgm:cxn modelId="{41C06527-E5F4-4B14-BBCF-A6528A5468B8}" type="presParOf" srcId="{C5922652-100D-45E4-921D-6EE571590676}" destId="{9048EA79-F509-4A98-979C-BC23DD726E68}" srcOrd="0" destOrd="0" presId="urn:microsoft.com/office/officeart/2005/8/layout/cycle2"/>
    <dgm:cxn modelId="{B1A83A9D-BE25-4BA4-9FBE-218C56E904BE}" type="presParOf" srcId="{E4936783-C0B3-451E-9455-6449DED22312}" destId="{9C287150-74B0-4DB6-AF0D-89540F8C568A}" srcOrd="4" destOrd="0" presId="urn:microsoft.com/office/officeart/2005/8/layout/cycle2"/>
    <dgm:cxn modelId="{6A423FB8-4608-4E80-AF70-2D75F5867A6E}" type="presParOf" srcId="{E4936783-C0B3-451E-9455-6449DED22312}" destId="{9A452124-6939-44E1-86FF-A643CD31C609}" srcOrd="5" destOrd="0" presId="urn:microsoft.com/office/officeart/2005/8/layout/cycle2"/>
    <dgm:cxn modelId="{D7552046-E75F-4A2D-9470-7D569A64BC16}" type="presParOf" srcId="{9A452124-6939-44E1-86FF-A643CD31C609}" destId="{58B9EA01-B0EB-45E9-AFC9-C80E89DA03BC}" srcOrd="0" destOrd="0" presId="urn:microsoft.com/office/officeart/2005/8/layout/cycle2"/>
    <dgm:cxn modelId="{B597CA3B-0540-4CCC-90F5-97D8FF954599}" type="presParOf" srcId="{E4936783-C0B3-451E-9455-6449DED22312}" destId="{FB0561A9-DE87-46A9-80AB-F2F147E58442}" srcOrd="6" destOrd="0" presId="urn:microsoft.com/office/officeart/2005/8/layout/cycle2"/>
    <dgm:cxn modelId="{1B838DF6-E309-442A-8DC9-E2D1327078BC}" type="presParOf" srcId="{E4936783-C0B3-451E-9455-6449DED22312}" destId="{06C08D47-1FAE-4323-AD9D-EC2B8B252308}" srcOrd="7" destOrd="0" presId="urn:microsoft.com/office/officeart/2005/8/layout/cycle2"/>
    <dgm:cxn modelId="{290451A5-1906-4CD4-9363-9C250208FCF7}" type="presParOf" srcId="{06C08D47-1FAE-4323-AD9D-EC2B8B252308}" destId="{94835A6C-1BC8-44C3-BE60-7734C9CC0E06}" srcOrd="0" destOrd="0" presId="urn:microsoft.com/office/officeart/2005/8/layout/cycle2"/>
    <dgm:cxn modelId="{69EE51C0-5B66-49AF-B507-94153297ADB0}" type="presParOf" srcId="{E4936783-C0B3-451E-9455-6449DED22312}" destId="{F7594759-40F6-45E1-A53F-4EC5460017FA}" srcOrd="8" destOrd="0" presId="urn:microsoft.com/office/officeart/2005/8/layout/cycle2"/>
    <dgm:cxn modelId="{5A147B7B-B1DC-4E9F-B478-BB9E3644FEAB}" type="presParOf" srcId="{E4936783-C0B3-451E-9455-6449DED22312}" destId="{A2FF4798-3026-4C10-8253-B94527947D09}" srcOrd="9" destOrd="0" presId="urn:microsoft.com/office/officeart/2005/8/layout/cycle2"/>
    <dgm:cxn modelId="{79E65737-B431-4F47-828E-26AB2AE215CF}" type="presParOf" srcId="{A2FF4798-3026-4C10-8253-B94527947D09}" destId="{710149FE-855C-4406-9741-57C15871E1C1}" srcOrd="0" destOrd="0" presId="urn:microsoft.com/office/officeart/2005/8/layout/cycle2"/>
    <dgm:cxn modelId="{B4B6D10F-0597-48D2-8C22-13588E2E204F}" type="presParOf" srcId="{E4936783-C0B3-451E-9455-6449DED22312}" destId="{D4CA2E7B-7C17-43D4-92FB-DE1B286093D2}" srcOrd="10" destOrd="0" presId="urn:microsoft.com/office/officeart/2005/8/layout/cycle2"/>
    <dgm:cxn modelId="{0C1416A4-02F7-44CE-82A9-FBE05B1502D4}" type="presParOf" srcId="{E4936783-C0B3-451E-9455-6449DED22312}" destId="{6B2C571E-4D11-4E80-AB25-9B2C7F010D5C}" srcOrd="11" destOrd="0" presId="urn:microsoft.com/office/officeart/2005/8/layout/cycle2"/>
    <dgm:cxn modelId="{23ACBD8A-520E-4201-B6DB-BE1015901817}" type="presParOf" srcId="{6B2C571E-4D11-4E80-AB25-9B2C7F010D5C}" destId="{01AE8972-733E-48D6-866A-8A8FF6CA9F57}" srcOrd="0" destOrd="0" presId="urn:microsoft.com/office/officeart/2005/8/layout/cycle2"/>
  </dgm:cxnLst>
  <dgm:bg/>
  <dgm:whole/>
</dgm:dataModel>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699DAA5AE274D929C78CEB84C3215FE"/>
        <w:category>
          <w:name w:val="Γενικά"/>
          <w:gallery w:val="placeholder"/>
        </w:category>
        <w:types>
          <w:type w:val="bbPlcHdr"/>
        </w:types>
        <w:behaviors>
          <w:behavior w:val="content"/>
        </w:behaviors>
        <w:guid w:val="{D6309520-9DD3-4312-988A-6697AD464A98}"/>
      </w:docPartPr>
      <w:docPartBody>
        <w:p w:rsidR="00000000" w:rsidRDefault="003A1200" w:rsidP="003A1200">
          <w:pPr>
            <w:pStyle w:val="B699DAA5AE274D929C78CEB84C3215FE"/>
          </w:pPr>
          <w:r>
            <w:rPr>
              <w:rFonts w:asciiTheme="majorHAnsi" w:eastAsiaTheme="majorEastAsia" w:hAnsiTheme="majorHAnsi" w:cstheme="majorBidi"/>
              <w:sz w:val="84"/>
              <w:szCs w:val="84"/>
            </w:rPr>
            <w:t>[Πληκτρολογήστε τον τίτλο του εγγράφου]</w:t>
          </w:r>
        </w:p>
      </w:docPartBody>
    </w:docPart>
    <w:docPart>
      <w:docPartPr>
        <w:name w:val="8162827E76D84D599CF3C31602ADB538"/>
        <w:category>
          <w:name w:val="Γενικά"/>
          <w:gallery w:val="placeholder"/>
        </w:category>
        <w:types>
          <w:type w:val="bbPlcHdr"/>
        </w:types>
        <w:behaviors>
          <w:behavior w:val="content"/>
        </w:behaviors>
        <w:guid w:val="{6F61CD88-028B-4C0D-BC5A-2E83EA8FF9A9}"/>
      </w:docPartPr>
      <w:docPartBody>
        <w:p w:rsidR="00000000" w:rsidRDefault="003A1200" w:rsidP="003A1200">
          <w:pPr>
            <w:pStyle w:val="8162827E76D84D599CF3C31602ADB538"/>
          </w:pPr>
          <w:r>
            <w:rPr>
              <w:b/>
              <w:bCs/>
              <w:color w:val="7BA0CD" w:themeColor="accent1" w:themeTint="BF"/>
              <w:spacing w:val="60"/>
              <w:sz w:val="20"/>
              <w:szCs w:val="20"/>
            </w:rPr>
            <w:t>[Πληκτρολογήστε το όνομα της εταιρείας]</w:t>
          </w:r>
        </w:p>
      </w:docPartBody>
    </w:docPart>
    <w:docPart>
      <w:docPartPr>
        <w:name w:val="BAE1D638923C455689C04F486920CE56"/>
        <w:category>
          <w:name w:val="Γενικά"/>
          <w:gallery w:val="placeholder"/>
        </w:category>
        <w:types>
          <w:type w:val="bbPlcHdr"/>
        </w:types>
        <w:behaviors>
          <w:behavior w:val="content"/>
        </w:behaviors>
        <w:guid w:val="{C7461CFA-6B80-4F94-8355-B0852F29B0A9}"/>
      </w:docPartPr>
      <w:docPartBody>
        <w:p w:rsidR="00000000" w:rsidRDefault="003A1200" w:rsidP="003A1200">
          <w:pPr>
            <w:pStyle w:val="BAE1D638923C455689C04F486920CE56"/>
          </w:pPr>
          <w:r>
            <w:rPr>
              <w:b/>
              <w:bCs/>
              <w:color w:val="7BA0CD" w:themeColor="accent1" w:themeTint="BF"/>
              <w:spacing w:val="60"/>
              <w:sz w:val="20"/>
              <w:szCs w:val="20"/>
            </w:rPr>
            <w:t>[Πληκτρολογήστε τη διεύθυνση της εταιρείας]</w:t>
          </w:r>
        </w:p>
      </w:docPartBody>
    </w:docPart>
    <w:docPart>
      <w:docPartPr>
        <w:name w:val="2A38E997E9A347A7BF51435153CB5701"/>
        <w:category>
          <w:name w:val="Γενικά"/>
          <w:gallery w:val="placeholder"/>
        </w:category>
        <w:types>
          <w:type w:val="bbPlcHdr"/>
        </w:types>
        <w:behaviors>
          <w:behavior w:val="content"/>
        </w:behaviors>
        <w:guid w:val="{7195EB45-7D61-4ABC-B0B2-12F753F8CAEA}"/>
      </w:docPartPr>
      <w:docPartBody>
        <w:p w:rsidR="00000000" w:rsidRDefault="003A1200" w:rsidP="003A1200">
          <w:pPr>
            <w:pStyle w:val="2A38E997E9A347A7BF51435153CB5701"/>
          </w:pPr>
          <w:r>
            <w:rPr>
              <w:b/>
              <w:bCs/>
              <w:color w:val="7BA0CD" w:themeColor="accent1" w:themeTint="BF"/>
              <w:spacing w:val="60"/>
              <w:sz w:val="20"/>
              <w:szCs w:val="20"/>
            </w:rPr>
            <w:t>[Πληκτρολογήστε τον αριθμό τηλεφώνου]</w:t>
          </w:r>
        </w:p>
      </w:docPartBody>
    </w:docPart>
    <w:docPart>
      <w:docPartPr>
        <w:name w:val="3422D36D1BA5439C9ADE528E67248CBF"/>
        <w:category>
          <w:name w:val="Γενικά"/>
          <w:gallery w:val="placeholder"/>
        </w:category>
        <w:types>
          <w:type w:val="bbPlcHdr"/>
        </w:types>
        <w:behaviors>
          <w:behavior w:val="content"/>
        </w:behaviors>
        <w:guid w:val="{E86AA5EA-730C-4E12-9A4E-1319982D7C05}"/>
      </w:docPartPr>
      <w:docPartBody>
        <w:p w:rsidR="00000000" w:rsidRDefault="003A1200" w:rsidP="003A1200">
          <w:pPr>
            <w:pStyle w:val="3422D36D1BA5439C9ADE528E67248CBF"/>
          </w:pPr>
          <w:r>
            <w:rPr>
              <w:b/>
              <w:bCs/>
              <w:color w:val="7BA0CD" w:themeColor="accent1" w:themeTint="BF"/>
              <w:spacing w:val="60"/>
              <w:sz w:val="20"/>
              <w:szCs w:val="20"/>
            </w:rPr>
            <w:t>[Πληκτρολογήστε τον αριθμό φαξ]</w:t>
          </w:r>
        </w:p>
      </w:docPartBody>
    </w:docPart>
    <w:docPart>
      <w:docPartPr>
        <w:name w:val="0CA00DFFADDA4153A2DCB108B0CA95A7"/>
        <w:category>
          <w:name w:val="Γενικά"/>
          <w:gallery w:val="placeholder"/>
        </w:category>
        <w:types>
          <w:type w:val="bbPlcHdr"/>
        </w:types>
        <w:behaviors>
          <w:behavior w:val="content"/>
        </w:behaviors>
        <w:guid w:val="{C7B3E9CF-4FB4-40A9-8262-3C49124EBA20}"/>
      </w:docPartPr>
      <w:docPartBody>
        <w:p w:rsidR="00000000" w:rsidRDefault="003A1200" w:rsidP="003A1200">
          <w:pPr>
            <w:pStyle w:val="0CA00DFFADDA4153A2DCB108B0CA95A7"/>
          </w:pPr>
          <w:r>
            <w:rPr>
              <w:b/>
              <w:bCs/>
              <w:color w:val="7BA0CD" w:themeColor="accent1" w:themeTint="BF"/>
              <w:spacing w:val="60"/>
              <w:sz w:val="20"/>
              <w:szCs w:val="20"/>
            </w:rPr>
            <w:t>[Επιλογή ημερομηνίας]</w:t>
          </w:r>
        </w:p>
      </w:docPartBody>
    </w:docPart>
    <w:docPart>
      <w:docPartPr>
        <w:name w:val="1E2FDFF167BC4D48ADB047025100B367"/>
        <w:category>
          <w:name w:val="Γενικά"/>
          <w:gallery w:val="placeholder"/>
        </w:category>
        <w:types>
          <w:type w:val="bbPlcHdr"/>
        </w:types>
        <w:behaviors>
          <w:behavior w:val="content"/>
        </w:behaviors>
        <w:guid w:val="{4EAE3CFC-4AA5-4D17-A41D-D33BEFFBAD23}"/>
      </w:docPartPr>
      <w:docPartBody>
        <w:p w:rsidR="00000000" w:rsidRDefault="003A1200" w:rsidP="003A1200">
          <w:pPr>
            <w:pStyle w:val="1E2FDFF167BC4D48ADB047025100B367"/>
          </w:pPr>
          <w:r>
            <w:rPr>
              <w:rFonts w:asciiTheme="majorHAnsi" w:eastAsiaTheme="majorEastAsia" w:hAnsiTheme="majorHAnsi" w:cstheme="majorBidi"/>
              <w:color w:val="808080" w:themeColor="text1" w:themeTint="7F"/>
              <w:sz w:val="40"/>
              <w:szCs w:val="40"/>
            </w:rPr>
            <w:t>[Πληκτρολογήστε το όνομα του συντάκτη]</w:t>
          </w:r>
        </w:p>
      </w:docPartBody>
    </w:docPart>
    <w:docPart>
      <w:docPartPr>
        <w:name w:val="AB64F297783641B99E796A8FDD69B36F"/>
        <w:category>
          <w:name w:val="Γενικά"/>
          <w:gallery w:val="placeholder"/>
        </w:category>
        <w:types>
          <w:type w:val="bbPlcHdr"/>
        </w:types>
        <w:behaviors>
          <w:behavior w:val="content"/>
        </w:behaviors>
        <w:guid w:val="{3E38EA9A-0369-43BF-9896-AF42A365FFA8}"/>
      </w:docPartPr>
      <w:docPartBody>
        <w:p w:rsidR="00000000" w:rsidRDefault="003A1200" w:rsidP="003A1200">
          <w:pPr>
            <w:pStyle w:val="AB64F297783641B99E796A8FDD69B36F"/>
          </w:pPr>
          <w:r>
            <w:rPr>
              <w:color w:val="808080" w:themeColor="text1" w:themeTint="7F"/>
            </w:rPr>
            <w:t>[Πληκτρολογήστε το απόσπασμα του εγγράφου εδώ. Το απόσπασμα είναι συνήθως μια σύντομη σύνοψη των περιεχομένων του εγγράφου. Πληκτρολογήστε το απόσπασμα του εγγράφου εδώ. Το απόσπασμα είναι συνήθως μια σύντομη σύνοψη των περιεχομένων του εγγράφου.]</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A1200"/>
    <w:rsid w:val="003A1200"/>
    <w:rsid w:val="00AF0F5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CB99F9A226044EE85CCEA6BFCCEA7B2">
    <w:name w:val="ACB99F9A226044EE85CCEA6BFCCEA7B2"/>
    <w:rsid w:val="003A1200"/>
  </w:style>
  <w:style w:type="paragraph" w:customStyle="1" w:styleId="5BB963558FC84EFE99818FD2768E95B4">
    <w:name w:val="5BB963558FC84EFE99818FD2768E95B4"/>
    <w:rsid w:val="003A1200"/>
  </w:style>
  <w:style w:type="paragraph" w:customStyle="1" w:styleId="A18168EFCD1340C9A7BFE4AFE339C05B">
    <w:name w:val="A18168EFCD1340C9A7BFE4AFE339C05B"/>
    <w:rsid w:val="003A1200"/>
  </w:style>
  <w:style w:type="paragraph" w:customStyle="1" w:styleId="AE159762E9FF402FACFD01DE7E222042">
    <w:name w:val="AE159762E9FF402FACFD01DE7E222042"/>
    <w:rsid w:val="003A1200"/>
  </w:style>
  <w:style w:type="paragraph" w:customStyle="1" w:styleId="FE2FE3F3E5D24036AAEF2E38E0BA1135">
    <w:name w:val="FE2FE3F3E5D24036AAEF2E38E0BA1135"/>
    <w:rsid w:val="003A1200"/>
  </w:style>
  <w:style w:type="paragraph" w:customStyle="1" w:styleId="E8A50202598E4C259064E4382FFF78A5">
    <w:name w:val="E8A50202598E4C259064E4382FFF78A5"/>
    <w:rsid w:val="003A1200"/>
  </w:style>
  <w:style w:type="paragraph" w:customStyle="1" w:styleId="779631DF338E431B83351AC20CF30DC2">
    <w:name w:val="779631DF338E431B83351AC20CF30DC2"/>
    <w:rsid w:val="003A1200"/>
  </w:style>
  <w:style w:type="paragraph" w:customStyle="1" w:styleId="01E4BC1003B1498D96E88C1A80F5B42B">
    <w:name w:val="01E4BC1003B1498D96E88C1A80F5B42B"/>
    <w:rsid w:val="003A1200"/>
  </w:style>
  <w:style w:type="paragraph" w:customStyle="1" w:styleId="DC94C4E0CBBE41DE9B16C2D30D5A7F4C">
    <w:name w:val="DC94C4E0CBBE41DE9B16C2D30D5A7F4C"/>
    <w:rsid w:val="003A1200"/>
  </w:style>
  <w:style w:type="paragraph" w:customStyle="1" w:styleId="B699DAA5AE274D929C78CEB84C3215FE">
    <w:name w:val="B699DAA5AE274D929C78CEB84C3215FE"/>
    <w:rsid w:val="003A1200"/>
  </w:style>
  <w:style w:type="paragraph" w:customStyle="1" w:styleId="8162827E76D84D599CF3C31602ADB538">
    <w:name w:val="8162827E76D84D599CF3C31602ADB538"/>
    <w:rsid w:val="003A1200"/>
  </w:style>
  <w:style w:type="paragraph" w:customStyle="1" w:styleId="BAE1D638923C455689C04F486920CE56">
    <w:name w:val="BAE1D638923C455689C04F486920CE56"/>
    <w:rsid w:val="003A1200"/>
  </w:style>
  <w:style w:type="paragraph" w:customStyle="1" w:styleId="2A38E997E9A347A7BF51435153CB5701">
    <w:name w:val="2A38E997E9A347A7BF51435153CB5701"/>
    <w:rsid w:val="003A1200"/>
  </w:style>
  <w:style w:type="paragraph" w:customStyle="1" w:styleId="3422D36D1BA5439C9ADE528E67248CBF">
    <w:name w:val="3422D36D1BA5439C9ADE528E67248CBF"/>
    <w:rsid w:val="003A1200"/>
  </w:style>
  <w:style w:type="paragraph" w:customStyle="1" w:styleId="0CA00DFFADDA4153A2DCB108B0CA95A7">
    <w:name w:val="0CA00DFFADDA4153A2DCB108B0CA95A7"/>
    <w:rsid w:val="003A1200"/>
  </w:style>
  <w:style w:type="paragraph" w:customStyle="1" w:styleId="1E2FDFF167BC4D48ADB047025100B367">
    <w:name w:val="1E2FDFF167BC4D48ADB047025100B367"/>
    <w:rsid w:val="003A1200"/>
  </w:style>
  <w:style w:type="paragraph" w:customStyle="1" w:styleId="AB64F297783641B99E796A8FDD69B36F">
    <w:name w:val="AB64F297783641B99E796A8FDD69B36F"/>
    <w:rsid w:val="003A120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8C8D8-70FC-4EE3-A33D-6E18F1E0F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1137</Words>
  <Characters>6667</Characters>
  <Application>Microsoft Office Word</Application>
  <DocSecurity>0</DocSecurity>
  <Lines>141</Lines>
  <Paragraphs>60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2018-03-26T14:12:00Z</dcterms:created>
  <dcterms:modified xsi:type="dcterms:W3CDTF">2018-03-26T14:12:00Z</dcterms:modified>
</cp:coreProperties>
</file>